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44075" w14:textId="77777777" w:rsidR="00D53BCD" w:rsidRPr="00CE5E0C" w:rsidRDefault="00D53BCD" w:rsidP="00D53BCD">
      <w:pPr>
        <w:ind w:firstLine="0"/>
        <w:jc w:val="center"/>
        <w:rPr>
          <w:rFonts w:eastAsia="Calibri"/>
          <w:b/>
          <w:sz w:val="44"/>
          <w:szCs w:val="44"/>
        </w:rPr>
      </w:pPr>
      <w:r w:rsidRPr="00CE5E0C">
        <w:rPr>
          <w:rFonts w:eastAsia="Calibri"/>
          <w:b/>
          <w:noProof/>
          <w:sz w:val="44"/>
          <w:szCs w:val="44"/>
          <w:lang w:bidi="ar-SA"/>
        </w:rPr>
        <w:drawing>
          <wp:inline distT="0" distB="0" distL="0" distR="0" wp14:anchorId="050C5107" wp14:editId="448D241A">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08F97E28" w14:textId="77777777" w:rsidR="00893F64" w:rsidRPr="00557D32" w:rsidRDefault="00893F64" w:rsidP="00893F64">
      <w:pPr>
        <w:ind w:firstLine="0"/>
        <w:jc w:val="center"/>
        <w:rPr>
          <w:rFonts w:eastAsia="Calibri"/>
          <w:b/>
          <w:sz w:val="44"/>
          <w:szCs w:val="44"/>
        </w:rPr>
      </w:pPr>
      <w:bookmarkStart w:id="0" w:name="_Hlk53435160"/>
    </w:p>
    <w:p w14:paraId="66697A1A" w14:textId="77777777" w:rsidR="00893F64" w:rsidRDefault="00893F64" w:rsidP="00893F64">
      <w:pPr>
        <w:ind w:firstLine="0"/>
        <w:jc w:val="center"/>
        <w:rPr>
          <w:rFonts w:eastAsia="Calibri"/>
          <w:b/>
          <w:sz w:val="44"/>
          <w:szCs w:val="44"/>
        </w:rPr>
      </w:pPr>
    </w:p>
    <w:p w14:paraId="777E32C6" w14:textId="77777777" w:rsidR="00893F64" w:rsidRDefault="00893F64" w:rsidP="00893F64">
      <w:pPr>
        <w:ind w:firstLine="0"/>
        <w:jc w:val="center"/>
        <w:rPr>
          <w:rFonts w:eastAsia="Calibri"/>
          <w:b/>
          <w:sz w:val="44"/>
          <w:szCs w:val="44"/>
        </w:rPr>
      </w:pPr>
    </w:p>
    <w:p w14:paraId="3F6ED562" w14:textId="77777777" w:rsidR="00893F64" w:rsidRPr="00557D32" w:rsidRDefault="00C66F81" w:rsidP="00893F64">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893F64">
        <w:rPr>
          <w:rFonts w:eastAsia="Calibri"/>
          <w:b/>
          <w:sz w:val="48"/>
          <w:szCs w:val="44"/>
        </w:rPr>
        <w:t>С</w:t>
      </w:r>
      <w:r w:rsidR="00893F64" w:rsidRPr="00557D32">
        <w:rPr>
          <w:rFonts w:eastAsia="Calibri"/>
          <w:b/>
          <w:sz w:val="48"/>
          <w:szCs w:val="44"/>
        </w:rPr>
        <w:t>хем</w:t>
      </w:r>
      <w:r w:rsidR="00893F64">
        <w:rPr>
          <w:rFonts w:eastAsia="Calibri"/>
          <w:b/>
          <w:sz w:val="48"/>
          <w:szCs w:val="44"/>
        </w:rPr>
        <w:t>а</w:t>
      </w:r>
      <w:r w:rsidR="00893F64" w:rsidRPr="00557D32">
        <w:rPr>
          <w:rFonts w:eastAsia="Calibri"/>
          <w:b/>
          <w:sz w:val="48"/>
          <w:szCs w:val="44"/>
        </w:rPr>
        <w:t xml:space="preserve"> теплоснабжения </w:t>
      </w:r>
    </w:p>
    <w:p w14:paraId="19FCE965" w14:textId="77777777" w:rsidR="00893F64" w:rsidRPr="00557D32" w:rsidRDefault="00893F64" w:rsidP="00893F64">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16928489" w14:textId="7D2694D9" w:rsidR="00893F64" w:rsidRDefault="00256A18" w:rsidP="00893F64">
      <w:pPr>
        <w:spacing w:line="276" w:lineRule="auto"/>
        <w:ind w:firstLine="0"/>
        <w:jc w:val="center"/>
        <w:rPr>
          <w:rFonts w:eastAsia="Calibri"/>
          <w:b/>
          <w:sz w:val="48"/>
          <w:szCs w:val="44"/>
        </w:rPr>
      </w:pPr>
      <w:r>
        <w:rPr>
          <w:rFonts w:eastAsia="Calibri"/>
          <w:b/>
          <w:sz w:val="48"/>
          <w:szCs w:val="44"/>
        </w:rPr>
        <w:t xml:space="preserve">«Городской округ </w:t>
      </w:r>
      <w:r w:rsidR="00893F64">
        <w:rPr>
          <w:rFonts w:eastAsia="Calibri"/>
          <w:b/>
          <w:sz w:val="48"/>
          <w:szCs w:val="44"/>
        </w:rPr>
        <w:t>«</w:t>
      </w:r>
      <w:r w:rsidR="00893F64" w:rsidRPr="00557D32">
        <w:rPr>
          <w:rFonts w:eastAsia="Calibri"/>
          <w:b/>
          <w:sz w:val="48"/>
          <w:szCs w:val="44"/>
        </w:rPr>
        <w:t>Город Глазов</w:t>
      </w:r>
      <w:r w:rsidR="00893F64">
        <w:rPr>
          <w:rFonts w:eastAsia="Calibri"/>
          <w:b/>
          <w:sz w:val="48"/>
          <w:szCs w:val="44"/>
        </w:rPr>
        <w:t>» Удмуртской Республики</w:t>
      </w:r>
      <w:r>
        <w:rPr>
          <w:rFonts w:eastAsia="Calibri"/>
          <w:b/>
          <w:sz w:val="48"/>
          <w:szCs w:val="44"/>
        </w:rPr>
        <w:t>»</w:t>
      </w:r>
    </w:p>
    <w:p w14:paraId="0DF34221" w14:textId="77777777" w:rsidR="00893F64" w:rsidRDefault="00893F64" w:rsidP="00893F64">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483CB4F8" w14:textId="06CB5EF9" w:rsidR="00893F64" w:rsidRPr="00557D32" w:rsidRDefault="00893F64" w:rsidP="00893F64">
      <w:pPr>
        <w:spacing w:line="276" w:lineRule="auto"/>
        <w:ind w:firstLine="0"/>
        <w:jc w:val="center"/>
        <w:rPr>
          <w:rFonts w:eastAsia="Calibri"/>
          <w:b/>
          <w:sz w:val="48"/>
          <w:szCs w:val="44"/>
        </w:rPr>
      </w:pPr>
      <w:r>
        <w:rPr>
          <w:rFonts w:eastAsia="Calibri"/>
          <w:b/>
          <w:sz w:val="48"/>
          <w:szCs w:val="44"/>
        </w:rPr>
        <w:t>(Актуализация на 202</w:t>
      </w:r>
      <w:r w:rsidR="00E01E03">
        <w:rPr>
          <w:rFonts w:eastAsia="Calibri"/>
          <w:b/>
          <w:sz w:val="48"/>
          <w:szCs w:val="44"/>
        </w:rPr>
        <w:t>6</w:t>
      </w:r>
      <w:bookmarkStart w:id="3" w:name="_GoBack"/>
      <w:bookmarkEnd w:id="3"/>
      <w:r>
        <w:rPr>
          <w:rFonts w:eastAsia="Calibri"/>
          <w:b/>
          <w:sz w:val="48"/>
          <w:szCs w:val="44"/>
        </w:rPr>
        <w:t xml:space="preserve"> год)</w:t>
      </w:r>
    </w:p>
    <w:p w14:paraId="5BF764C9" w14:textId="77777777" w:rsidR="00893F64" w:rsidRDefault="00893F64" w:rsidP="00893F64">
      <w:pPr>
        <w:spacing w:line="276" w:lineRule="auto"/>
        <w:ind w:firstLine="0"/>
        <w:jc w:val="center"/>
        <w:rPr>
          <w:b/>
          <w:spacing w:val="-16"/>
          <w:kern w:val="28"/>
          <w:sz w:val="28"/>
          <w:szCs w:val="28"/>
        </w:rPr>
      </w:pPr>
    </w:p>
    <w:p w14:paraId="3CE252EE" w14:textId="77777777" w:rsidR="00893F64" w:rsidRPr="0048100E" w:rsidRDefault="00893F64" w:rsidP="00893F64">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51943B1E" w14:textId="77777777" w:rsidR="00893F64" w:rsidRDefault="00893F64" w:rsidP="00893F64">
      <w:pPr>
        <w:spacing w:line="276" w:lineRule="auto"/>
        <w:ind w:firstLine="0"/>
        <w:jc w:val="center"/>
        <w:rPr>
          <w:b/>
          <w:spacing w:val="-16"/>
          <w:kern w:val="28"/>
          <w:sz w:val="28"/>
          <w:szCs w:val="28"/>
        </w:rPr>
      </w:pPr>
    </w:p>
    <w:p w14:paraId="3EACD2C1" w14:textId="77777777" w:rsidR="00893F64" w:rsidRDefault="00893F64" w:rsidP="00893F64">
      <w:pPr>
        <w:spacing w:line="276" w:lineRule="auto"/>
        <w:ind w:firstLine="0"/>
        <w:jc w:val="center"/>
        <w:rPr>
          <w:b/>
          <w:spacing w:val="-16"/>
          <w:kern w:val="28"/>
          <w:sz w:val="28"/>
          <w:szCs w:val="28"/>
        </w:rPr>
      </w:pPr>
    </w:p>
    <w:p w14:paraId="071DFC53" w14:textId="77777777" w:rsidR="00893F64" w:rsidRPr="00EC3024" w:rsidRDefault="00893F64" w:rsidP="00893F64">
      <w:pPr>
        <w:spacing w:line="276" w:lineRule="auto"/>
        <w:ind w:firstLine="0"/>
        <w:jc w:val="center"/>
        <w:rPr>
          <w:b/>
          <w:spacing w:val="-16"/>
          <w:kern w:val="28"/>
          <w:sz w:val="28"/>
          <w:szCs w:val="28"/>
        </w:rPr>
      </w:pPr>
    </w:p>
    <w:bookmarkEnd w:id="0"/>
    <w:bookmarkEnd w:id="2"/>
    <w:p w14:paraId="2465B733" w14:textId="77777777" w:rsidR="00381C26" w:rsidRPr="00D53BCD" w:rsidRDefault="00357CC7" w:rsidP="00EC3024">
      <w:pPr>
        <w:spacing w:line="276" w:lineRule="auto"/>
        <w:ind w:firstLine="0"/>
        <w:jc w:val="center"/>
        <w:rPr>
          <w:b/>
          <w:spacing w:val="-16"/>
          <w:kern w:val="28"/>
          <w:sz w:val="28"/>
          <w:szCs w:val="28"/>
        </w:rPr>
      </w:pPr>
      <w:r w:rsidRPr="00D53BCD">
        <w:rPr>
          <w:rFonts w:eastAsia="Calibri"/>
          <w:b/>
          <w:sz w:val="36"/>
          <w:szCs w:val="48"/>
        </w:rPr>
        <w:t>Глава 16. Реестр мероприятий схемы теплоснабжения</w:t>
      </w:r>
    </w:p>
    <w:p w14:paraId="6D31D819" w14:textId="77777777" w:rsidR="00381C26" w:rsidRPr="00D53BCD" w:rsidRDefault="00381C26" w:rsidP="00EC3024">
      <w:pPr>
        <w:spacing w:line="276" w:lineRule="auto"/>
        <w:ind w:firstLine="0"/>
        <w:jc w:val="center"/>
        <w:rPr>
          <w:b/>
          <w:spacing w:val="-16"/>
          <w:kern w:val="28"/>
          <w:sz w:val="28"/>
          <w:szCs w:val="28"/>
        </w:rPr>
      </w:pPr>
    </w:p>
    <w:p w14:paraId="2C3C163E" w14:textId="77777777" w:rsidR="00381C26" w:rsidRPr="00D53BCD" w:rsidRDefault="00381C26" w:rsidP="00EC3024">
      <w:pPr>
        <w:spacing w:line="276" w:lineRule="auto"/>
        <w:ind w:firstLine="0"/>
        <w:jc w:val="center"/>
        <w:rPr>
          <w:b/>
          <w:spacing w:val="-16"/>
          <w:kern w:val="28"/>
          <w:sz w:val="28"/>
          <w:szCs w:val="28"/>
        </w:rPr>
      </w:pPr>
    </w:p>
    <w:p w14:paraId="182E1660" w14:textId="77777777" w:rsidR="003D6574" w:rsidRPr="00D53BCD" w:rsidRDefault="003D6574" w:rsidP="00381C26">
      <w:pPr>
        <w:autoSpaceDE/>
        <w:autoSpaceDN/>
        <w:spacing w:after="200"/>
        <w:jc w:val="center"/>
      </w:pPr>
      <w:r w:rsidRPr="00D53BCD">
        <w:br w:type="page"/>
      </w:r>
    </w:p>
    <w:p w14:paraId="3B1D3026" w14:textId="77777777" w:rsidR="00A67C26" w:rsidRPr="00D53BCD" w:rsidRDefault="00A67C26" w:rsidP="009708A7">
      <w:pPr>
        <w:pStyle w:val="a4"/>
        <w:jc w:val="center"/>
        <w:rPr>
          <w:sz w:val="24"/>
          <w:highlight w:val="yellow"/>
        </w:rPr>
        <w:sectPr w:rsidR="00A67C26" w:rsidRPr="00D53BCD" w:rsidSect="004F2F80">
          <w:footerReference w:type="default" r:id="rId10"/>
          <w:footerReference w:type="first" r:id="rId11"/>
          <w:type w:val="continuous"/>
          <w:pgSz w:w="11910" w:h="16840"/>
          <w:pgMar w:top="1240" w:right="600" w:bottom="709" w:left="1480" w:header="720" w:footer="720" w:gutter="0"/>
          <w:cols w:space="720"/>
          <w:titlePg/>
          <w:docGrid w:linePitch="299"/>
        </w:sectPr>
      </w:pPr>
    </w:p>
    <w:p w14:paraId="69CD0263" w14:textId="77777777" w:rsidR="00227782" w:rsidRPr="00D53BCD" w:rsidRDefault="00DE1DBB" w:rsidP="00227782">
      <w:pPr>
        <w:pStyle w:val="0"/>
        <w:outlineLvl w:val="9"/>
      </w:pPr>
      <w:bookmarkStart w:id="4" w:name="_Toc57365377"/>
      <w:bookmarkStart w:id="5" w:name="_Toc30074443"/>
      <w:r w:rsidRPr="00D53BCD">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8E16EF9" w14:textId="77777777" w:rsidR="00DE1DBB" w:rsidRPr="00D53BCD" w:rsidRDefault="00DE1DBB" w:rsidP="00227782">
          <w:pPr>
            <w:pStyle w:val="0"/>
            <w:outlineLvl w:val="9"/>
            <w:rPr>
              <w:highlight w:val="yellow"/>
            </w:rPr>
          </w:pPr>
        </w:p>
        <w:p w14:paraId="7B6B2C95" w14:textId="77777777" w:rsidR="00BF4E9C" w:rsidRDefault="00DE1DBB">
          <w:pPr>
            <w:pStyle w:val="13"/>
            <w:tabs>
              <w:tab w:val="right" w:leader="dot" w:pos="9629"/>
            </w:tabs>
            <w:rPr>
              <w:rFonts w:asciiTheme="minorHAnsi" w:eastAsiaTheme="minorEastAsia" w:hAnsiTheme="minorHAnsi" w:cstheme="minorBidi"/>
              <w:b w:val="0"/>
              <w:bCs w:val="0"/>
              <w:noProof/>
              <w:sz w:val="22"/>
              <w:lang w:bidi="ar-SA"/>
            </w:rPr>
          </w:pPr>
          <w:r w:rsidRPr="00D53BCD">
            <w:rPr>
              <w:highlight w:val="yellow"/>
            </w:rPr>
            <w:fldChar w:fldCharType="begin"/>
          </w:r>
          <w:r w:rsidRPr="00D53BCD">
            <w:rPr>
              <w:highlight w:val="yellow"/>
            </w:rPr>
            <w:instrText xml:space="preserve"> TOC \o "1-3" \h \z \u </w:instrText>
          </w:r>
          <w:r w:rsidRPr="00D53BCD">
            <w:rPr>
              <w:highlight w:val="yellow"/>
            </w:rPr>
            <w:fldChar w:fldCharType="separate"/>
          </w:r>
          <w:hyperlink w:anchor="_Toc57365377" w:history="1">
            <w:r w:rsidR="00BF4E9C" w:rsidRPr="00791BC8">
              <w:rPr>
                <w:rStyle w:val="ad"/>
                <w:noProof/>
              </w:rPr>
              <w:t>Содержание</w:t>
            </w:r>
            <w:r w:rsidR="00BF4E9C">
              <w:rPr>
                <w:noProof/>
                <w:webHidden/>
              </w:rPr>
              <w:tab/>
            </w:r>
            <w:r w:rsidR="00BF4E9C">
              <w:rPr>
                <w:noProof/>
                <w:webHidden/>
              </w:rPr>
              <w:fldChar w:fldCharType="begin"/>
            </w:r>
            <w:r w:rsidR="00BF4E9C">
              <w:rPr>
                <w:noProof/>
                <w:webHidden/>
              </w:rPr>
              <w:instrText xml:space="preserve"> PAGEREF _Toc57365377 \h </w:instrText>
            </w:r>
            <w:r w:rsidR="00BF4E9C">
              <w:rPr>
                <w:noProof/>
                <w:webHidden/>
              </w:rPr>
            </w:r>
            <w:r w:rsidR="00BF4E9C">
              <w:rPr>
                <w:noProof/>
                <w:webHidden/>
              </w:rPr>
              <w:fldChar w:fldCharType="separate"/>
            </w:r>
            <w:r w:rsidR="00BF4E9C">
              <w:rPr>
                <w:noProof/>
                <w:webHidden/>
              </w:rPr>
              <w:t>2</w:t>
            </w:r>
            <w:r w:rsidR="00BF4E9C">
              <w:rPr>
                <w:noProof/>
                <w:webHidden/>
              </w:rPr>
              <w:fldChar w:fldCharType="end"/>
            </w:r>
          </w:hyperlink>
        </w:p>
        <w:p w14:paraId="599A4025" w14:textId="77777777" w:rsidR="00BF4E9C" w:rsidRDefault="00093BB0">
          <w:pPr>
            <w:pStyle w:val="13"/>
            <w:tabs>
              <w:tab w:val="right" w:leader="dot" w:pos="9629"/>
            </w:tabs>
            <w:rPr>
              <w:rFonts w:asciiTheme="minorHAnsi" w:eastAsiaTheme="minorEastAsia" w:hAnsiTheme="minorHAnsi" w:cstheme="minorBidi"/>
              <w:b w:val="0"/>
              <w:bCs w:val="0"/>
              <w:noProof/>
              <w:sz w:val="22"/>
              <w:lang w:bidi="ar-SA"/>
            </w:rPr>
          </w:pPr>
          <w:hyperlink w:anchor="_Toc57365378" w:history="1">
            <w:r w:rsidR="00BF4E9C" w:rsidRPr="00791BC8">
              <w:rPr>
                <w:rStyle w:val="ad"/>
                <w:noProof/>
              </w:rPr>
              <w:t>Определения</w:t>
            </w:r>
            <w:r w:rsidR="00BF4E9C">
              <w:rPr>
                <w:noProof/>
                <w:webHidden/>
              </w:rPr>
              <w:tab/>
            </w:r>
            <w:r w:rsidR="00BF4E9C">
              <w:rPr>
                <w:noProof/>
                <w:webHidden/>
              </w:rPr>
              <w:fldChar w:fldCharType="begin"/>
            </w:r>
            <w:r w:rsidR="00BF4E9C">
              <w:rPr>
                <w:noProof/>
                <w:webHidden/>
              </w:rPr>
              <w:instrText xml:space="preserve"> PAGEREF _Toc57365378 \h </w:instrText>
            </w:r>
            <w:r w:rsidR="00BF4E9C">
              <w:rPr>
                <w:noProof/>
                <w:webHidden/>
              </w:rPr>
            </w:r>
            <w:r w:rsidR="00BF4E9C">
              <w:rPr>
                <w:noProof/>
                <w:webHidden/>
              </w:rPr>
              <w:fldChar w:fldCharType="separate"/>
            </w:r>
            <w:r w:rsidR="00BF4E9C">
              <w:rPr>
                <w:noProof/>
                <w:webHidden/>
              </w:rPr>
              <w:t>3</w:t>
            </w:r>
            <w:r w:rsidR="00BF4E9C">
              <w:rPr>
                <w:noProof/>
                <w:webHidden/>
              </w:rPr>
              <w:fldChar w:fldCharType="end"/>
            </w:r>
          </w:hyperlink>
        </w:p>
        <w:p w14:paraId="0D9BBA90" w14:textId="77777777" w:rsidR="00BF4E9C" w:rsidRDefault="00093BB0">
          <w:pPr>
            <w:pStyle w:val="13"/>
            <w:tabs>
              <w:tab w:val="right" w:leader="dot" w:pos="9629"/>
            </w:tabs>
            <w:rPr>
              <w:rFonts w:asciiTheme="minorHAnsi" w:eastAsiaTheme="minorEastAsia" w:hAnsiTheme="minorHAnsi" w:cstheme="minorBidi"/>
              <w:b w:val="0"/>
              <w:bCs w:val="0"/>
              <w:noProof/>
              <w:sz w:val="22"/>
              <w:lang w:bidi="ar-SA"/>
            </w:rPr>
          </w:pPr>
          <w:hyperlink w:anchor="_Toc57365379" w:history="1">
            <w:r w:rsidR="00BF4E9C" w:rsidRPr="00791BC8">
              <w:rPr>
                <w:rStyle w:val="ad"/>
                <w:noProof/>
              </w:rPr>
              <w:t>Перечень принятых обозначений</w:t>
            </w:r>
            <w:r w:rsidR="00BF4E9C">
              <w:rPr>
                <w:noProof/>
                <w:webHidden/>
              </w:rPr>
              <w:tab/>
            </w:r>
            <w:r w:rsidR="00BF4E9C">
              <w:rPr>
                <w:noProof/>
                <w:webHidden/>
              </w:rPr>
              <w:fldChar w:fldCharType="begin"/>
            </w:r>
            <w:r w:rsidR="00BF4E9C">
              <w:rPr>
                <w:noProof/>
                <w:webHidden/>
              </w:rPr>
              <w:instrText xml:space="preserve"> PAGEREF _Toc57365379 \h </w:instrText>
            </w:r>
            <w:r w:rsidR="00BF4E9C">
              <w:rPr>
                <w:noProof/>
                <w:webHidden/>
              </w:rPr>
            </w:r>
            <w:r w:rsidR="00BF4E9C">
              <w:rPr>
                <w:noProof/>
                <w:webHidden/>
              </w:rPr>
              <w:fldChar w:fldCharType="separate"/>
            </w:r>
            <w:r w:rsidR="00BF4E9C">
              <w:rPr>
                <w:noProof/>
                <w:webHidden/>
              </w:rPr>
              <w:t>6</w:t>
            </w:r>
            <w:r w:rsidR="00BF4E9C">
              <w:rPr>
                <w:noProof/>
                <w:webHidden/>
              </w:rPr>
              <w:fldChar w:fldCharType="end"/>
            </w:r>
          </w:hyperlink>
        </w:p>
        <w:p w14:paraId="2A50E81A" w14:textId="77777777" w:rsidR="00BF4E9C" w:rsidRDefault="00093BB0">
          <w:pPr>
            <w:pStyle w:val="13"/>
            <w:tabs>
              <w:tab w:val="right" w:leader="dot" w:pos="9629"/>
            </w:tabs>
            <w:rPr>
              <w:rFonts w:asciiTheme="minorHAnsi" w:eastAsiaTheme="minorEastAsia" w:hAnsiTheme="minorHAnsi" w:cstheme="minorBidi"/>
              <w:b w:val="0"/>
              <w:bCs w:val="0"/>
              <w:noProof/>
              <w:sz w:val="22"/>
              <w:lang w:bidi="ar-SA"/>
            </w:rPr>
          </w:pPr>
          <w:hyperlink w:anchor="_Toc57365380" w:history="1">
            <w:r w:rsidR="00BF4E9C" w:rsidRPr="00791BC8">
              <w:rPr>
                <w:rStyle w:val="ad"/>
                <w:noProof/>
              </w:rPr>
              <w:t>Введение</w:t>
            </w:r>
            <w:r w:rsidR="00BF4E9C">
              <w:rPr>
                <w:noProof/>
                <w:webHidden/>
              </w:rPr>
              <w:tab/>
            </w:r>
            <w:r w:rsidR="00BF4E9C">
              <w:rPr>
                <w:noProof/>
                <w:webHidden/>
              </w:rPr>
              <w:fldChar w:fldCharType="begin"/>
            </w:r>
            <w:r w:rsidR="00BF4E9C">
              <w:rPr>
                <w:noProof/>
                <w:webHidden/>
              </w:rPr>
              <w:instrText xml:space="preserve"> PAGEREF _Toc57365380 \h </w:instrText>
            </w:r>
            <w:r w:rsidR="00BF4E9C">
              <w:rPr>
                <w:noProof/>
                <w:webHidden/>
              </w:rPr>
            </w:r>
            <w:r w:rsidR="00BF4E9C">
              <w:rPr>
                <w:noProof/>
                <w:webHidden/>
              </w:rPr>
              <w:fldChar w:fldCharType="separate"/>
            </w:r>
            <w:r w:rsidR="00BF4E9C">
              <w:rPr>
                <w:noProof/>
                <w:webHidden/>
              </w:rPr>
              <w:t>7</w:t>
            </w:r>
            <w:r w:rsidR="00BF4E9C">
              <w:rPr>
                <w:noProof/>
                <w:webHidden/>
              </w:rPr>
              <w:fldChar w:fldCharType="end"/>
            </w:r>
          </w:hyperlink>
        </w:p>
        <w:p w14:paraId="7CE4F35A" w14:textId="77777777" w:rsidR="00BF4E9C" w:rsidRDefault="00093BB0">
          <w:pPr>
            <w:pStyle w:val="13"/>
            <w:tabs>
              <w:tab w:val="right" w:leader="dot" w:pos="9629"/>
            </w:tabs>
            <w:rPr>
              <w:rFonts w:asciiTheme="minorHAnsi" w:eastAsiaTheme="minorEastAsia" w:hAnsiTheme="minorHAnsi" w:cstheme="minorBidi"/>
              <w:b w:val="0"/>
              <w:bCs w:val="0"/>
              <w:noProof/>
              <w:sz w:val="22"/>
              <w:lang w:bidi="ar-SA"/>
            </w:rPr>
          </w:pPr>
          <w:hyperlink w:anchor="_Toc57365381" w:history="1">
            <w:r w:rsidR="00BF4E9C" w:rsidRPr="00791BC8">
              <w:rPr>
                <w:rStyle w:val="ad"/>
                <w:noProof/>
              </w:rPr>
              <w:t>16. ГЛАВА 16. РЕЕСТР МЕРОПРИЯТИЙ СХЕМЫ ТЕПЛОСНАБЖЕНИЯ</w:t>
            </w:r>
            <w:r w:rsidR="00BF4E9C">
              <w:rPr>
                <w:noProof/>
                <w:webHidden/>
              </w:rPr>
              <w:tab/>
            </w:r>
            <w:r w:rsidR="00BF4E9C">
              <w:rPr>
                <w:noProof/>
                <w:webHidden/>
              </w:rPr>
              <w:fldChar w:fldCharType="begin"/>
            </w:r>
            <w:r w:rsidR="00BF4E9C">
              <w:rPr>
                <w:noProof/>
                <w:webHidden/>
              </w:rPr>
              <w:instrText xml:space="preserve"> PAGEREF _Toc57365381 \h </w:instrText>
            </w:r>
            <w:r w:rsidR="00BF4E9C">
              <w:rPr>
                <w:noProof/>
                <w:webHidden/>
              </w:rPr>
            </w:r>
            <w:r w:rsidR="00BF4E9C">
              <w:rPr>
                <w:noProof/>
                <w:webHidden/>
              </w:rPr>
              <w:fldChar w:fldCharType="separate"/>
            </w:r>
            <w:r w:rsidR="00BF4E9C">
              <w:rPr>
                <w:noProof/>
                <w:webHidden/>
              </w:rPr>
              <w:t>8</w:t>
            </w:r>
            <w:r w:rsidR="00BF4E9C">
              <w:rPr>
                <w:noProof/>
                <w:webHidden/>
              </w:rPr>
              <w:fldChar w:fldCharType="end"/>
            </w:r>
          </w:hyperlink>
        </w:p>
        <w:p w14:paraId="7658AF97" w14:textId="77777777" w:rsidR="00BF4E9C" w:rsidRDefault="00093BB0">
          <w:pPr>
            <w:pStyle w:val="23"/>
            <w:tabs>
              <w:tab w:val="right" w:leader="dot" w:pos="9629"/>
            </w:tabs>
            <w:rPr>
              <w:rFonts w:asciiTheme="minorHAnsi" w:eastAsiaTheme="minorEastAsia" w:hAnsiTheme="minorHAnsi" w:cstheme="minorBidi"/>
              <w:noProof/>
              <w:sz w:val="22"/>
              <w:lang w:bidi="ar-SA"/>
            </w:rPr>
          </w:pPr>
          <w:hyperlink w:anchor="_Toc57365382" w:history="1">
            <w:r w:rsidR="00BF4E9C" w:rsidRPr="00791BC8">
              <w:rPr>
                <w:rStyle w:val="ad"/>
                <w:noProof/>
              </w:rPr>
              <w:t>16.1. Перечень мероприятий по строительству, реконструкции, техническому перевооружению и (или) модернизации источников тепловой энергии</w:t>
            </w:r>
            <w:r w:rsidR="00BF4E9C">
              <w:rPr>
                <w:noProof/>
                <w:webHidden/>
              </w:rPr>
              <w:tab/>
            </w:r>
            <w:r w:rsidR="00BF4E9C">
              <w:rPr>
                <w:noProof/>
                <w:webHidden/>
              </w:rPr>
              <w:fldChar w:fldCharType="begin"/>
            </w:r>
            <w:r w:rsidR="00BF4E9C">
              <w:rPr>
                <w:noProof/>
                <w:webHidden/>
              </w:rPr>
              <w:instrText xml:space="preserve"> PAGEREF _Toc57365382 \h </w:instrText>
            </w:r>
            <w:r w:rsidR="00BF4E9C">
              <w:rPr>
                <w:noProof/>
                <w:webHidden/>
              </w:rPr>
            </w:r>
            <w:r w:rsidR="00BF4E9C">
              <w:rPr>
                <w:noProof/>
                <w:webHidden/>
              </w:rPr>
              <w:fldChar w:fldCharType="separate"/>
            </w:r>
            <w:r w:rsidR="00BF4E9C">
              <w:rPr>
                <w:noProof/>
                <w:webHidden/>
              </w:rPr>
              <w:t>8</w:t>
            </w:r>
            <w:r w:rsidR="00BF4E9C">
              <w:rPr>
                <w:noProof/>
                <w:webHidden/>
              </w:rPr>
              <w:fldChar w:fldCharType="end"/>
            </w:r>
          </w:hyperlink>
        </w:p>
        <w:p w14:paraId="43552346" w14:textId="77777777" w:rsidR="00BF4E9C" w:rsidRDefault="00093BB0">
          <w:pPr>
            <w:pStyle w:val="23"/>
            <w:tabs>
              <w:tab w:val="right" w:leader="dot" w:pos="9629"/>
            </w:tabs>
            <w:rPr>
              <w:rFonts w:asciiTheme="minorHAnsi" w:eastAsiaTheme="minorEastAsia" w:hAnsiTheme="minorHAnsi" w:cstheme="minorBidi"/>
              <w:noProof/>
              <w:sz w:val="22"/>
              <w:lang w:bidi="ar-SA"/>
            </w:rPr>
          </w:pPr>
          <w:hyperlink w:anchor="_Toc57365383" w:history="1">
            <w:r w:rsidR="00BF4E9C" w:rsidRPr="00791BC8">
              <w:rPr>
                <w:rStyle w:val="ad"/>
                <w:noProof/>
              </w:rPr>
              <w:t>16.2. Перечень мероприятий по строительству, реконструкции, техническому перевооружению и (или) модернизации тепловых сетей и сооружений на них</w:t>
            </w:r>
            <w:r w:rsidR="00BF4E9C">
              <w:rPr>
                <w:noProof/>
                <w:webHidden/>
              </w:rPr>
              <w:tab/>
            </w:r>
            <w:r w:rsidR="00BF4E9C">
              <w:rPr>
                <w:noProof/>
                <w:webHidden/>
              </w:rPr>
              <w:fldChar w:fldCharType="begin"/>
            </w:r>
            <w:r w:rsidR="00BF4E9C">
              <w:rPr>
                <w:noProof/>
                <w:webHidden/>
              </w:rPr>
              <w:instrText xml:space="preserve"> PAGEREF _Toc57365383 \h </w:instrText>
            </w:r>
            <w:r w:rsidR="00BF4E9C">
              <w:rPr>
                <w:noProof/>
                <w:webHidden/>
              </w:rPr>
            </w:r>
            <w:r w:rsidR="00BF4E9C">
              <w:rPr>
                <w:noProof/>
                <w:webHidden/>
              </w:rPr>
              <w:fldChar w:fldCharType="separate"/>
            </w:r>
            <w:r w:rsidR="00BF4E9C">
              <w:rPr>
                <w:noProof/>
                <w:webHidden/>
              </w:rPr>
              <w:t>12</w:t>
            </w:r>
            <w:r w:rsidR="00BF4E9C">
              <w:rPr>
                <w:noProof/>
                <w:webHidden/>
              </w:rPr>
              <w:fldChar w:fldCharType="end"/>
            </w:r>
          </w:hyperlink>
        </w:p>
        <w:p w14:paraId="3437122B" w14:textId="77777777" w:rsidR="00BF4E9C" w:rsidRDefault="00093BB0">
          <w:pPr>
            <w:pStyle w:val="23"/>
            <w:tabs>
              <w:tab w:val="right" w:leader="dot" w:pos="9629"/>
            </w:tabs>
            <w:rPr>
              <w:rFonts w:asciiTheme="minorHAnsi" w:eastAsiaTheme="minorEastAsia" w:hAnsiTheme="minorHAnsi" w:cstheme="minorBidi"/>
              <w:noProof/>
              <w:sz w:val="22"/>
              <w:lang w:bidi="ar-SA"/>
            </w:rPr>
          </w:pPr>
          <w:hyperlink w:anchor="_Toc57365384" w:history="1">
            <w:r w:rsidR="00BF4E9C" w:rsidRPr="00791BC8">
              <w:rPr>
                <w:rStyle w:val="ad"/>
                <w:noProof/>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BF4E9C">
              <w:rPr>
                <w:noProof/>
                <w:webHidden/>
              </w:rPr>
              <w:tab/>
            </w:r>
            <w:r w:rsidR="00BF4E9C">
              <w:rPr>
                <w:noProof/>
                <w:webHidden/>
              </w:rPr>
              <w:fldChar w:fldCharType="begin"/>
            </w:r>
            <w:r w:rsidR="00BF4E9C">
              <w:rPr>
                <w:noProof/>
                <w:webHidden/>
              </w:rPr>
              <w:instrText xml:space="preserve"> PAGEREF _Toc57365384 \h </w:instrText>
            </w:r>
            <w:r w:rsidR="00BF4E9C">
              <w:rPr>
                <w:noProof/>
                <w:webHidden/>
              </w:rPr>
            </w:r>
            <w:r w:rsidR="00BF4E9C">
              <w:rPr>
                <w:noProof/>
                <w:webHidden/>
              </w:rPr>
              <w:fldChar w:fldCharType="separate"/>
            </w:r>
            <w:r w:rsidR="00BF4E9C">
              <w:rPr>
                <w:noProof/>
                <w:webHidden/>
              </w:rPr>
              <w:t>16</w:t>
            </w:r>
            <w:r w:rsidR="00BF4E9C">
              <w:rPr>
                <w:noProof/>
                <w:webHidden/>
              </w:rPr>
              <w:fldChar w:fldCharType="end"/>
            </w:r>
          </w:hyperlink>
        </w:p>
        <w:p w14:paraId="3FC0B803" w14:textId="77777777" w:rsidR="00DE1DBB" w:rsidRPr="00D53BCD" w:rsidRDefault="00DE1DBB" w:rsidP="004935D7">
          <w:pPr>
            <w:pStyle w:val="23"/>
            <w:tabs>
              <w:tab w:val="right" w:leader="dot" w:pos="9629"/>
            </w:tabs>
            <w:ind w:left="0" w:firstLine="426"/>
            <w:rPr>
              <w:highlight w:val="yellow"/>
            </w:rPr>
          </w:pPr>
          <w:r w:rsidRPr="00D53BCD">
            <w:rPr>
              <w:b/>
              <w:bCs/>
              <w:highlight w:val="yellow"/>
            </w:rPr>
            <w:fldChar w:fldCharType="end"/>
          </w:r>
        </w:p>
      </w:sdtContent>
    </w:sdt>
    <w:p w14:paraId="5F60345D" w14:textId="77777777" w:rsidR="00DE1DBB" w:rsidRPr="00D53BCD" w:rsidRDefault="00DE1DBB">
      <w:pPr>
        <w:widowControl w:val="0"/>
        <w:spacing w:line="240" w:lineRule="auto"/>
        <w:ind w:firstLine="0"/>
        <w:jc w:val="left"/>
        <w:rPr>
          <w:b/>
          <w:bCs/>
          <w:szCs w:val="26"/>
        </w:rPr>
      </w:pPr>
      <w:r w:rsidRPr="00D53BCD">
        <w:br w:type="page"/>
      </w:r>
    </w:p>
    <w:p w14:paraId="08C5B57F" w14:textId="77777777" w:rsidR="008B282F" w:rsidRPr="00D53BCD" w:rsidRDefault="008B282F" w:rsidP="00DE1DBB">
      <w:pPr>
        <w:pStyle w:val="0"/>
      </w:pPr>
      <w:bookmarkStart w:id="6" w:name="_Toc57365378"/>
      <w:r w:rsidRPr="00D53BCD">
        <w:lastRenderedPageBreak/>
        <w:t>Определения</w:t>
      </w:r>
      <w:bookmarkEnd w:id="6"/>
    </w:p>
    <w:p w14:paraId="23D07738" w14:textId="77777777" w:rsidR="008B282F" w:rsidRPr="00D53BCD" w:rsidRDefault="008B282F" w:rsidP="008B282F">
      <w:r w:rsidRPr="00D53BCD">
        <w:t>В настоящей работе применяются следующие термины с соответствующими определениями:</w:t>
      </w:r>
    </w:p>
    <w:p w14:paraId="0F7A6E06" w14:textId="77777777" w:rsidR="008B282F" w:rsidRPr="00D53BCD" w:rsidRDefault="008B282F" w:rsidP="008B282F">
      <w:pPr>
        <w:pStyle w:val="af4"/>
      </w:pPr>
      <w:r w:rsidRPr="00D53BCD">
        <w:t xml:space="preserve">Таблица </w:t>
      </w:r>
      <w:r w:rsidRPr="00D53BCD">
        <w:fldChar w:fldCharType="begin"/>
      </w:r>
      <w:r w:rsidRPr="00D53BCD">
        <w:instrText xml:space="preserve"> SEQ Таблица \* ARABIC </w:instrText>
      </w:r>
      <w:r w:rsidRPr="00D53BCD">
        <w:fldChar w:fldCharType="separate"/>
      </w:r>
      <w:r w:rsidR="00DD4C83">
        <w:rPr>
          <w:noProof/>
        </w:rPr>
        <w:t>1</w:t>
      </w:r>
      <w:r w:rsidRPr="00D53BCD">
        <w:fldChar w:fldCharType="end"/>
      </w:r>
      <w:r w:rsidRPr="00D53BCD">
        <w:t>. Термины и определения</w:t>
      </w:r>
    </w:p>
    <w:tbl>
      <w:tblPr>
        <w:tblW w:w="5000" w:type="pct"/>
        <w:tblLook w:val="04A0" w:firstRow="1" w:lastRow="0" w:firstColumn="1" w:lastColumn="0" w:noHBand="0" w:noVBand="1"/>
      </w:tblPr>
      <w:tblGrid>
        <w:gridCol w:w="2759"/>
        <w:gridCol w:w="7096"/>
      </w:tblGrid>
      <w:tr w:rsidR="001D71E6" w:rsidRPr="00D53BCD" w14:paraId="7C90A34D"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B8503" w14:textId="77777777" w:rsidR="001D71E6" w:rsidRPr="00D53BCD" w:rsidRDefault="001D71E6" w:rsidP="001D71E6">
            <w:pPr>
              <w:autoSpaceDE/>
              <w:autoSpaceDN/>
              <w:spacing w:line="240" w:lineRule="auto"/>
              <w:ind w:firstLine="0"/>
              <w:jc w:val="center"/>
              <w:rPr>
                <w:b/>
                <w:bCs/>
                <w:color w:val="000000"/>
                <w:sz w:val="22"/>
                <w:lang w:bidi="ar-SA"/>
              </w:rPr>
            </w:pPr>
            <w:r w:rsidRPr="00D53BCD">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0E8AC412" w14:textId="77777777" w:rsidR="001D71E6" w:rsidRPr="00D53BCD" w:rsidRDefault="001D71E6" w:rsidP="001D71E6">
            <w:pPr>
              <w:autoSpaceDE/>
              <w:autoSpaceDN/>
              <w:spacing w:line="240" w:lineRule="auto"/>
              <w:ind w:firstLine="0"/>
              <w:jc w:val="center"/>
              <w:rPr>
                <w:b/>
                <w:bCs/>
                <w:color w:val="000000"/>
                <w:sz w:val="22"/>
                <w:lang w:bidi="ar-SA"/>
              </w:rPr>
            </w:pPr>
            <w:r w:rsidRPr="00D53BCD">
              <w:rPr>
                <w:b/>
                <w:bCs/>
                <w:color w:val="000000"/>
                <w:sz w:val="22"/>
                <w:lang w:bidi="ar-SA"/>
              </w:rPr>
              <w:t>Определения</w:t>
            </w:r>
          </w:p>
        </w:tc>
      </w:tr>
      <w:tr w:rsidR="001D71E6" w:rsidRPr="00D53BCD" w14:paraId="779BF68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D5CD16"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4C29B89B"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D53BCD" w14:paraId="327AF46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54ECD80"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2B2E8397"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color w:val="000000"/>
                <w:sz w:val="22"/>
                <w:lang w:eastAsia="en-US" w:bidi="ar-SA"/>
              </w:rPr>
              <w:t xml:space="preserve">Совокупность источников тепловой энергии и </w:t>
            </w:r>
            <w:proofErr w:type="spellStart"/>
            <w:r w:rsidRPr="00D53BCD">
              <w:rPr>
                <w:rFonts w:eastAsia="Calibri"/>
                <w:color w:val="000000"/>
                <w:sz w:val="22"/>
                <w:lang w:eastAsia="en-US" w:bidi="ar-SA"/>
              </w:rPr>
              <w:t>теплопотребляющих</w:t>
            </w:r>
            <w:proofErr w:type="spellEnd"/>
            <w:r w:rsidRPr="00D53BCD">
              <w:rPr>
                <w:rFonts w:eastAsia="Calibri"/>
                <w:color w:val="000000"/>
                <w:sz w:val="22"/>
                <w:lang w:eastAsia="en-US" w:bidi="ar-SA"/>
              </w:rPr>
              <w:t xml:space="preserve"> установок, технологически соединенных тепловыми сетями</w:t>
            </w:r>
          </w:p>
        </w:tc>
      </w:tr>
      <w:tr w:rsidR="001D71E6" w:rsidRPr="00D53BCD" w14:paraId="5C8F24C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1FEBDE7"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14C82063"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color w:val="000000"/>
                <w:sz w:val="22"/>
                <w:lang w:eastAsia="en-US" w:bidi="ar-SA"/>
              </w:rPr>
              <w:t>Устройство, предназначенное для производства тепловой энергии</w:t>
            </w:r>
          </w:p>
        </w:tc>
      </w:tr>
      <w:tr w:rsidR="001D71E6" w:rsidRPr="00D53BCD" w14:paraId="2500E650"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A836DBD"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1F15DE61"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D53BCD">
              <w:rPr>
                <w:rFonts w:eastAsia="Calibri"/>
                <w:color w:val="000000"/>
                <w:sz w:val="22"/>
                <w:lang w:eastAsia="en-US" w:bidi="ar-SA"/>
              </w:rPr>
              <w:t>теплопотребляющих</w:t>
            </w:r>
            <w:proofErr w:type="spellEnd"/>
            <w:r w:rsidRPr="00D53BCD">
              <w:rPr>
                <w:rFonts w:eastAsia="Calibri"/>
                <w:color w:val="000000"/>
                <w:sz w:val="22"/>
                <w:lang w:eastAsia="en-US" w:bidi="ar-SA"/>
              </w:rPr>
              <w:t xml:space="preserve"> установок</w:t>
            </w:r>
          </w:p>
        </w:tc>
      </w:tr>
      <w:tr w:rsidR="001D71E6" w:rsidRPr="00D53BCD" w14:paraId="4F74AAE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E9051F2"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Тепловая мощность (далее</w:t>
            </w:r>
            <w:r w:rsidR="00503D4E" w:rsidRPr="00D53BCD">
              <w:rPr>
                <w:color w:val="000000"/>
                <w:sz w:val="22"/>
                <w:lang w:bidi="ar-SA"/>
              </w:rPr>
              <w:t> — </w:t>
            </w:r>
            <w:r w:rsidRPr="00D53BCD">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71A4844E"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D53BCD" w14:paraId="3214E38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9CD68D0"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83AC7EE"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D53BCD" w14:paraId="057D06D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669ABB9"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7EEDD7CE"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D53BCD">
              <w:rPr>
                <w:rFonts w:eastAsia="Calibri"/>
                <w:color w:val="000000"/>
                <w:sz w:val="22"/>
                <w:lang w:eastAsia="en-US" w:bidi="ar-SA"/>
              </w:rPr>
              <w:t>теплопотребляющих</w:t>
            </w:r>
            <w:proofErr w:type="spellEnd"/>
            <w:r w:rsidRPr="00D53BCD">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D53BCD" w14:paraId="33BA5440"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87CAD57" w14:textId="77777777" w:rsidR="001D71E6" w:rsidRPr="00D53BCD" w:rsidRDefault="001D71E6" w:rsidP="001D71E6">
            <w:pPr>
              <w:autoSpaceDE/>
              <w:autoSpaceDN/>
              <w:spacing w:line="240" w:lineRule="auto"/>
              <w:ind w:firstLine="0"/>
              <w:jc w:val="left"/>
              <w:rPr>
                <w:color w:val="000000"/>
                <w:sz w:val="22"/>
                <w:lang w:bidi="ar-SA"/>
              </w:rPr>
            </w:pPr>
            <w:proofErr w:type="spellStart"/>
            <w:r w:rsidRPr="00D53BCD">
              <w:rPr>
                <w:color w:val="000000"/>
                <w:sz w:val="22"/>
                <w:lang w:bidi="ar-SA"/>
              </w:rPr>
              <w:t>Теплопотребляющая</w:t>
            </w:r>
            <w:proofErr w:type="spellEnd"/>
            <w:r w:rsidRPr="00D53BCD">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5212BBC5"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D53BCD" w14:paraId="670A737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EF35E"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200B2801" w14:textId="77777777" w:rsidR="001D71E6" w:rsidRPr="00D53BCD" w:rsidRDefault="001D71E6" w:rsidP="001D71E6">
            <w:pPr>
              <w:autoSpaceDE/>
              <w:autoSpaceDN/>
              <w:spacing w:line="240" w:lineRule="auto"/>
              <w:ind w:firstLine="0"/>
              <w:jc w:val="left"/>
              <w:rPr>
                <w:color w:val="000000"/>
                <w:sz w:val="22"/>
                <w:lang w:bidi="ar-SA"/>
              </w:rPr>
            </w:pPr>
            <w:proofErr w:type="gramStart"/>
            <w:r w:rsidRPr="00D53BCD">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roofErr w:type="gramEnd"/>
          </w:p>
        </w:tc>
      </w:tr>
      <w:tr w:rsidR="001D71E6" w:rsidRPr="00D53BCD" w14:paraId="3513BC7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6FBC863" w14:textId="77777777" w:rsidR="001D71E6" w:rsidRPr="00D53BCD" w:rsidRDefault="001D71E6" w:rsidP="001D71E6">
            <w:pPr>
              <w:autoSpaceDE/>
              <w:autoSpaceDN/>
              <w:spacing w:line="240" w:lineRule="auto"/>
              <w:ind w:firstLine="0"/>
              <w:jc w:val="left"/>
              <w:rPr>
                <w:color w:val="000000"/>
                <w:sz w:val="22"/>
                <w:lang w:bidi="ar-SA"/>
              </w:rPr>
            </w:pPr>
            <w:proofErr w:type="spellStart"/>
            <w:r w:rsidRPr="00D53BCD">
              <w:rPr>
                <w:color w:val="000000"/>
                <w:sz w:val="22"/>
                <w:lang w:bidi="ar-SA"/>
              </w:rPr>
              <w:t>Теплосетевая</w:t>
            </w:r>
            <w:proofErr w:type="spellEnd"/>
            <w:r w:rsidRPr="00D53BCD">
              <w:rPr>
                <w:color w:val="000000"/>
                <w:sz w:val="22"/>
                <w:lang w:bidi="ar-SA"/>
              </w:rPr>
              <w:t xml:space="preserve">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54434DFD"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D53BCD" w14:paraId="5014AA8A"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13163F0"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6ED3D80F" w14:textId="77777777" w:rsidR="001D71E6" w:rsidRPr="00D53BCD" w:rsidRDefault="001D71E6" w:rsidP="001D71E6">
            <w:pPr>
              <w:spacing w:line="240" w:lineRule="auto"/>
              <w:ind w:firstLine="0"/>
              <w:jc w:val="left"/>
              <w:rPr>
                <w:color w:val="000000"/>
                <w:sz w:val="22"/>
                <w:lang w:bidi="ar-SA"/>
              </w:rPr>
            </w:pPr>
            <w:r w:rsidRPr="00D53BCD">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D53BCD" w14:paraId="078976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DF49F9"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6825A720"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D53BCD" w14:paraId="2DA44C87"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F8F3577"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7402E1FB"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D53BCD" w14:paraId="3F0035C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1891B7"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309AD593"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Pr="00D53BCD">
              <w:rPr>
                <w:rFonts w:eastAsia="Arial"/>
                <w:color w:val="000000"/>
                <w:sz w:val="22"/>
                <w:lang w:eastAsia="ar-SA" w:bidi="ar-SA"/>
              </w:rPr>
              <w:t>в</w:t>
            </w:r>
            <w:proofErr w:type="gramEnd"/>
            <w:r w:rsidRPr="00D53BCD">
              <w:rPr>
                <w:rFonts w:eastAsia="Arial"/>
                <w:color w:val="000000"/>
                <w:sz w:val="22"/>
                <w:lang w:eastAsia="ar-SA" w:bidi="ar-SA"/>
              </w:rPr>
              <w:t xml:space="preserve"> пиковых водогрейных </w:t>
            </w:r>
            <w:proofErr w:type="spellStart"/>
            <w:r w:rsidRPr="00D53BCD">
              <w:rPr>
                <w:rFonts w:eastAsia="Arial"/>
                <w:color w:val="000000"/>
                <w:sz w:val="22"/>
                <w:lang w:eastAsia="ar-SA" w:bidi="ar-SA"/>
              </w:rPr>
              <w:t>котлоагрегатах</w:t>
            </w:r>
            <w:proofErr w:type="spellEnd"/>
            <w:r w:rsidRPr="00D53BCD">
              <w:rPr>
                <w:rFonts w:eastAsia="Arial"/>
                <w:color w:val="000000"/>
                <w:sz w:val="22"/>
                <w:lang w:eastAsia="ar-SA" w:bidi="ar-SA"/>
              </w:rPr>
              <w:t xml:space="preserve"> и др.)</w:t>
            </w:r>
          </w:p>
        </w:tc>
      </w:tr>
      <w:tr w:rsidR="001D71E6" w:rsidRPr="00D53BCD" w14:paraId="228CF527"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61CEBAB"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1E89ABB5"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D53BCD" w14:paraId="0B6D46AA"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A5AE11" w14:textId="77777777" w:rsidR="001D71E6" w:rsidRPr="00D53BCD" w:rsidRDefault="001D71E6" w:rsidP="001D71E6">
            <w:pPr>
              <w:autoSpaceDE/>
              <w:autoSpaceDN/>
              <w:spacing w:line="240" w:lineRule="auto"/>
              <w:ind w:firstLine="0"/>
              <w:jc w:val="left"/>
              <w:rPr>
                <w:color w:val="000000"/>
                <w:sz w:val="22"/>
                <w:lang w:bidi="ar-SA"/>
              </w:rPr>
            </w:pPr>
            <w:proofErr w:type="spellStart"/>
            <w:r w:rsidRPr="00D53BCD">
              <w:rPr>
                <w:color w:val="000000"/>
                <w:sz w:val="22"/>
                <w:lang w:bidi="ar-SA"/>
              </w:rPr>
              <w:t>Теплосетевые</w:t>
            </w:r>
            <w:proofErr w:type="spellEnd"/>
            <w:r w:rsidRPr="00D53BCD">
              <w:rPr>
                <w:color w:val="000000"/>
                <w:sz w:val="22"/>
                <w:lang w:bidi="ar-SA"/>
              </w:rPr>
              <w:t xml:space="preserve"> объекты</w:t>
            </w:r>
          </w:p>
        </w:tc>
        <w:tc>
          <w:tcPr>
            <w:tcW w:w="3600" w:type="pct"/>
            <w:tcBorders>
              <w:top w:val="nil"/>
              <w:left w:val="nil"/>
              <w:bottom w:val="single" w:sz="4" w:space="0" w:color="auto"/>
              <w:right w:val="single" w:sz="4" w:space="0" w:color="auto"/>
            </w:tcBorders>
            <w:shd w:val="clear" w:color="auto" w:fill="auto"/>
            <w:vAlign w:val="center"/>
            <w:hideMark/>
          </w:tcPr>
          <w:p w14:paraId="33136DEF"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D53BCD">
              <w:rPr>
                <w:rFonts w:eastAsia="Arial"/>
                <w:color w:val="000000"/>
                <w:sz w:val="22"/>
                <w:lang w:eastAsia="ar-SA" w:bidi="ar-SA"/>
              </w:rPr>
              <w:t>теплопотребляющих</w:t>
            </w:r>
            <w:proofErr w:type="spellEnd"/>
            <w:r w:rsidRPr="00D53BCD">
              <w:rPr>
                <w:rFonts w:eastAsia="Arial"/>
                <w:color w:val="000000"/>
                <w:sz w:val="22"/>
                <w:lang w:eastAsia="ar-SA" w:bidi="ar-SA"/>
              </w:rPr>
              <w:t xml:space="preserve"> установок потребителей тепловой энергии</w:t>
            </w:r>
          </w:p>
        </w:tc>
      </w:tr>
      <w:tr w:rsidR="001D71E6" w:rsidRPr="00D53BCD" w14:paraId="2D36E61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A3C9D41"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269BAFB"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D53BCD" w14:paraId="71C7928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E26791F"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1501668B"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D53BCD" w14:paraId="2CC2482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04D0915"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76621B67"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D53BCD" w14:paraId="075A4A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4563B29"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6B286291"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D53BCD" w14:paraId="28A5991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DDEDFDA"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5A3E71EE"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D53BCD" w14:paraId="3064CF4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3EEFB31"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32277FF6"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D53BCD" w14:paraId="06C8290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67047CF"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3C7F9D73"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 xml:space="preserve">Документ, содержащий взаимосвязанные показатели количественного соответствия необходимых для функционирования </w:t>
            </w:r>
            <w:proofErr w:type="gramStart"/>
            <w:r w:rsidRPr="00D53BCD">
              <w:rPr>
                <w:rFonts w:eastAsia="Arial"/>
                <w:color w:val="000000"/>
                <w:sz w:val="22"/>
                <w:lang w:eastAsia="ar-SA" w:bidi="ar-SA"/>
              </w:rPr>
              <w:t>системы теплоснабжения поставок топлива различных видов</w:t>
            </w:r>
            <w:proofErr w:type="gramEnd"/>
            <w:r w:rsidRPr="00D53BCD">
              <w:rPr>
                <w:rFonts w:eastAsia="Arial"/>
                <w:color w:val="000000"/>
                <w:sz w:val="22"/>
                <w:lang w:eastAsia="ar-SA" w:bidi="ar-SA"/>
              </w:rPr>
              <w:t xml:space="preserve">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D53BCD" w14:paraId="3EAAD0D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DAF318"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35ACBBBB"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 xml:space="preserve">Сумма </w:t>
            </w:r>
            <w:proofErr w:type="gramStart"/>
            <w:r w:rsidRPr="00D53BCD">
              <w:rPr>
                <w:rFonts w:eastAsia="Arial"/>
                <w:color w:val="000000"/>
                <w:sz w:val="22"/>
                <w:lang w:eastAsia="ar-SA" w:bidi="ar-SA"/>
              </w:rPr>
              <w:t>произведений значений наружных диаметров трубопроводов отдельных участков тепловой сети</w:t>
            </w:r>
            <w:proofErr w:type="gramEnd"/>
            <w:r w:rsidRPr="00D53BCD">
              <w:rPr>
                <w:rFonts w:eastAsia="Arial"/>
                <w:color w:val="000000"/>
                <w:sz w:val="22"/>
                <w:lang w:eastAsia="ar-SA" w:bidi="ar-SA"/>
              </w:rPr>
              <w:t xml:space="preserve"> и длины этих участков</w:t>
            </w:r>
          </w:p>
        </w:tc>
      </w:tr>
      <w:tr w:rsidR="001D71E6" w:rsidRPr="00D53BCD" w14:paraId="1298BB2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A1BCFFB"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5806A946"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D53BCD" w14:paraId="3DA51DE8" w14:textId="77777777" w:rsidTr="004D22D5">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85056AF" w14:textId="77777777" w:rsidR="001D71E6" w:rsidRPr="00D53BCD" w:rsidRDefault="001D71E6" w:rsidP="001D71E6">
            <w:pPr>
              <w:autoSpaceDE/>
              <w:autoSpaceDN/>
              <w:spacing w:line="240" w:lineRule="auto"/>
              <w:ind w:firstLine="0"/>
              <w:jc w:val="left"/>
              <w:rPr>
                <w:color w:val="000000"/>
                <w:sz w:val="22"/>
                <w:lang w:bidi="ar-SA"/>
              </w:rPr>
            </w:pPr>
            <w:r w:rsidRPr="00D53BCD">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0D1A1BB1" w14:textId="77777777" w:rsidR="001D71E6" w:rsidRPr="00D53BCD" w:rsidRDefault="001D71E6" w:rsidP="001D71E6">
            <w:pPr>
              <w:autoSpaceDE/>
              <w:autoSpaceDN/>
              <w:spacing w:line="240" w:lineRule="auto"/>
              <w:ind w:firstLine="0"/>
              <w:jc w:val="left"/>
              <w:rPr>
                <w:color w:val="000000"/>
                <w:sz w:val="22"/>
                <w:lang w:bidi="ar-SA"/>
              </w:rPr>
            </w:pPr>
            <w:proofErr w:type="gramStart"/>
            <w:r w:rsidRPr="00D53BCD">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tc>
      </w:tr>
      <w:tr w:rsidR="004D22D5" w:rsidRPr="00D53BCD" w14:paraId="2B5738AC" w14:textId="77777777" w:rsidTr="004D22D5">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02792780" w14:textId="77777777" w:rsidR="004D22D5" w:rsidRPr="004D22D5" w:rsidRDefault="004D22D5" w:rsidP="004D22D5">
            <w:pPr>
              <w:autoSpaceDE/>
              <w:autoSpaceDN/>
              <w:spacing w:line="240" w:lineRule="auto"/>
              <w:ind w:firstLine="0"/>
              <w:jc w:val="left"/>
              <w:rPr>
                <w:rFonts w:eastAsia="Arial"/>
                <w:color w:val="000000"/>
                <w:sz w:val="22"/>
                <w:lang w:eastAsia="ar-SA" w:bidi="ar-SA"/>
              </w:rPr>
            </w:pPr>
            <w:r w:rsidRPr="004D22D5">
              <w:rPr>
                <w:rFonts w:eastAsia="Arial"/>
                <w:color w:val="000000"/>
                <w:sz w:val="22"/>
                <w:lang w:eastAsia="ar-SA" w:bidi="ar-SA"/>
              </w:rPr>
              <w:t>Тепловая энергия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7CED0149" w14:textId="77777777" w:rsidR="004D22D5" w:rsidRPr="00D53BCD" w:rsidRDefault="004D22D5" w:rsidP="001D71E6">
            <w:pPr>
              <w:autoSpaceDE/>
              <w:autoSpaceDN/>
              <w:spacing w:line="240" w:lineRule="auto"/>
              <w:ind w:firstLine="0"/>
              <w:jc w:val="left"/>
              <w:rPr>
                <w:rFonts w:eastAsia="Arial"/>
                <w:color w:val="000000"/>
                <w:sz w:val="22"/>
                <w:lang w:eastAsia="ar-SA" w:bidi="ar-SA"/>
              </w:rPr>
            </w:pPr>
            <w:r w:rsidRPr="004D22D5">
              <w:rPr>
                <w:rFonts w:eastAsia="Arial"/>
                <w:color w:val="000000"/>
                <w:sz w:val="22"/>
                <w:lang w:eastAsia="ar-SA" w:bidi="ar-SA"/>
              </w:rPr>
              <w:t>Энергетический ресурс, при потреблении которого изменяются термодинамические параметры теплоносителей (температура теплоносителя, давление)</w:t>
            </w:r>
            <w:r>
              <w:rPr>
                <w:rFonts w:eastAsia="Arial"/>
                <w:color w:val="000000"/>
                <w:sz w:val="22"/>
                <w:lang w:eastAsia="ar-SA" w:bidi="ar-SA"/>
              </w:rPr>
              <w:t>.</w:t>
            </w:r>
          </w:p>
        </w:tc>
      </w:tr>
      <w:tr w:rsidR="004D22D5" w:rsidRPr="00D53BCD" w14:paraId="2D08A590" w14:textId="77777777" w:rsidTr="004D22D5">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4C25DF4C" w14:textId="77777777" w:rsidR="004D22D5" w:rsidRPr="004D22D5" w:rsidRDefault="004D22D5" w:rsidP="004D22D5">
            <w:pPr>
              <w:autoSpaceDE/>
              <w:autoSpaceDN/>
              <w:spacing w:line="240" w:lineRule="auto"/>
              <w:ind w:firstLine="0"/>
              <w:jc w:val="left"/>
              <w:rPr>
                <w:rFonts w:eastAsia="Arial"/>
                <w:color w:val="000000"/>
                <w:sz w:val="22"/>
                <w:lang w:eastAsia="ar-SA" w:bidi="ar-SA"/>
              </w:rPr>
            </w:pPr>
            <w:r w:rsidRPr="004D22D5">
              <w:rPr>
                <w:rFonts w:eastAsia="Arial"/>
                <w:color w:val="000000"/>
                <w:sz w:val="22"/>
                <w:lang w:eastAsia="ar-SA" w:bidi="ar-SA"/>
              </w:rPr>
              <w:t>Комбинированная выработка электрической и тепловой энергии</w:t>
            </w:r>
          </w:p>
        </w:tc>
        <w:tc>
          <w:tcPr>
            <w:tcW w:w="3600" w:type="pct"/>
            <w:tcBorders>
              <w:top w:val="single" w:sz="4" w:space="0" w:color="auto"/>
              <w:left w:val="nil"/>
              <w:bottom w:val="single" w:sz="4" w:space="0" w:color="auto"/>
              <w:right w:val="single" w:sz="4" w:space="0" w:color="auto"/>
            </w:tcBorders>
            <w:shd w:val="clear" w:color="auto" w:fill="auto"/>
            <w:vAlign w:val="center"/>
          </w:tcPr>
          <w:p w14:paraId="63F44504" w14:textId="77777777" w:rsidR="004D22D5" w:rsidRPr="00D53BCD" w:rsidRDefault="004D22D5" w:rsidP="001D71E6">
            <w:pPr>
              <w:autoSpaceDE/>
              <w:autoSpaceDN/>
              <w:spacing w:line="240" w:lineRule="auto"/>
              <w:ind w:firstLine="0"/>
              <w:jc w:val="left"/>
              <w:rPr>
                <w:rFonts w:eastAsia="Arial"/>
                <w:color w:val="000000"/>
                <w:sz w:val="22"/>
                <w:lang w:eastAsia="ar-SA" w:bidi="ar-SA"/>
              </w:rPr>
            </w:pPr>
            <w:r w:rsidRPr="004D22D5">
              <w:rPr>
                <w:rFonts w:eastAsia="Arial"/>
                <w:color w:val="000000"/>
                <w:sz w:val="22"/>
                <w:lang w:eastAsia="ar-SA" w:bidi="ar-SA"/>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r>
              <w:rPr>
                <w:rFonts w:eastAsia="Arial"/>
                <w:color w:val="000000"/>
                <w:sz w:val="22"/>
                <w:lang w:eastAsia="ar-SA" w:bidi="ar-SA"/>
              </w:rPr>
              <w:t>.</w:t>
            </w:r>
          </w:p>
        </w:tc>
      </w:tr>
      <w:tr w:rsidR="004D22D5" w:rsidRPr="00D53BCD" w14:paraId="24DE8318" w14:textId="77777777" w:rsidTr="004D22D5">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3FC4497F" w14:textId="77777777" w:rsidR="004D22D5" w:rsidRPr="004D22D5" w:rsidRDefault="004D22D5" w:rsidP="004D22D5">
            <w:pPr>
              <w:autoSpaceDE/>
              <w:autoSpaceDN/>
              <w:spacing w:line="240" w:lineRule="auto"/>
              <w:ind w:firstLine="0"/>
              <w:jc w:val="left"/>
              <w:rPr>
                <w:rFonts w:eastAsia="Arial"/>
                <w:color w:val="000000"/>
                <w:sz w:val="22"/>
                <w:lang w:eastAsia="ar-SA" w:bidi="ar-SA"/>
              </w:rPr>
            </w:pPr>
            <w:r w:rsidRPr="004D22D5">
              <w:rPr>
                <w:rFonts w:eastAsia="Arial"/>
                <w:color w:val="000000"/>
                <w:sz w:val="22"/>
                <w:lang w:eastAsia="ar-SA" w:bidi="ar-SA"/>
              </w:rPr>
              <w:t>Инвестиционная программа организации, осуществляющей регулируемые виды деятельности в свете теплоснабжения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68447236" w14:textId="77777777" w:rsidR="004D22D5" w:rsidRPr="004D22D5" w:rsidRDefault="004D22D5" w:rsidP="001D71E6">
            <w:pPr>
              <w:autoSpaceDE/>
              <w:autoSpaceDN/>
              <w:spacing w:line="240" w:lineRule="auto"/>
              <w:ind w:firstLine="0"/>
              <w:jc w:val="left"/>
              <w:rPr>
                <w:rFonts w:eastAsia="Arial"/>
                <w:color w:val="000000"/>
                <w:sz w:val="22"/>
                <w:lang w:eastAsia="ar-SA" w:bidi="ar-SA"/>
              </w:rPr>
            </w:pPr>
            <w:r w:rsidRPr="004D22D5">
              <w:rPr>
                <w:rFonts w:eastAsia="Arial"/>
                <w:color w:val="000000"/>
                <w:sz w:val="22"/>
                <w:lang w:eastAsia="ar-SA" w:bidi="ar-SA"/>
              </w:rPr>
              <w:t>Программа финансирования мероприятий организации, осуществляющей регулируемые виды деятельности в сфере теплоснабжения, строительства, капитального ремонта,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w:t>
            </w:r>
            <w:r>
              <w:rPr>
                <w:rFonts w:eastAsia="Arial"/>
                <w:color w:val="000000"/>
                <w:sz w:val="22"/>
                <w:lang w:eastAsia="ar-SA" w:bidi="ar-SA"/>
              </w:rPr>
              <w:t xml:space="preserve">, подключения </w:t>
            </w:r>
            <w:proofErr w:type="spellStart"/>
            <w:r>
              <w:rPr>
                <w:rFonts w:eastAsia="Arial"/>
                <w:color w:val="000000"/>
                <w:sz w:val="22"/>
                <w:lang w:eastAsia="ar-SA" w:bidi="ar-SA"/>
              </w:rPr>
              <w:t>теплопотребляющих</w:t>
            </w:r>
            <w:proofErr w:type="spellEnd"/>
            <w:r w:rsidRPr="004D22D5">
              <w:rPr>
                <w:rFonts w:eastAsia="Arial"/>
                <w:color w:val="000000"/>
                <w:sz w:val="22"/>
                <w:lang w:eastAsia="ar-SA" w:bidi="ar-SA"/>
              </w:rPr>
              <w:t xml:space="preserve"> установок потребителей тепловой </w:t>
            </w:r>
            <w:r>
              <w:rPr>
                <w:rFonts w:eastAsia="Arial"/>
                <w:color w:val="000000"/>
                <w:sz w:val="22"/>
                <w:lang w:eastAsia="ar-SA" w:bidi="ar-SA"/>
              </w:rPr>
              <w:t>энергии к системе теплоснабжения.</w:t>
            </w:r>
          </w:p>
        </w:tc>
      </w:tr>
    </w:tbl>
    <w:p w14:paraId="075804C4" w14:textId="77777777" w:rsidR="008B282F" w:rsidRPr="00D53BCD" w:rsidRDefault="008B282F" w:rsidP="008B282F"/>
    <w:p w14:paraId="56BB8CE6" w14:textId="77777777" w:rsidR="001D71E6" w:rsidRPr="00D53BCD" w:rsidRDefault="001D71E6" w:rsidP="008B282F">
      <w:pPr>
        <w:pStyle w:val="0"/>
        <w:pageBreakBefore/>
      </w:pPr>
      <w:bookmarkStart w:id="7" w:name="_Toc27326801"/>
      <w:bookmarkStart w:id="8" w:name="_Toc57365379"/>
      <w:r w:rsidRPr="00D53BCD">
        <w:lastRenderedPageBreak/>
        <w:t>Перечень принятых обозначений</w:t>
      </w:r>
      <w:bookmarkEnd w:id="7"/>
      <w:bookmarkEnd w:id="8"/>
    </w:p>
    <w:p w14:paraId="74192825" w14:textId="77777777" w:rsidR="001D71E6" w:rsidRPr="00D53BCD" w:rsidRDefault="001D71E6" w:rsidP="001D71E6">
      <w:r w:rsidRPr="00D53BCD">
        <w:t>В настоящей работе применяются следующие сокращенные обозначения:</w:t>
      </w:r>
    </w:p>
    <w:p w14:paraId="0426166C" w14:textId="77777777" w:rsidR="001D71E6" w:rsidRPr="00D53BCD" w:rsidRDefault="001D71E6" w:rsidP="001D71E6">
      <w:pPr>
        <w:pStyle w:val="af4"/>
      </w:pPr>
      <w:r w:rsidRPr="00D53BCD">
        <w:t xml:space="preserve">Таблица </w:t>
      </w:r>
      <w:r w:rsidRPr="00D53BCD">
        <w:fldChar w:fldCharType="begin"/>
      </w:r>
      <w:r w:rsidRPr="00D53BCD">
        <w:instrText xml:space="preserve"> SEQ Таблица \* ARABIC </w:instrText>
      </w:r>
      <w:r w:rsidRPr="00D53BCD">
        <w:fldChar w:fldCharType="separate"/>
      </w:r>
      <w:r w:rsidR="00DD4C83">
        <w:rPr>
          <w:noProof/>
        </w:rPr>
        <w:t>2</w:t>
      </w:r>
      <w:r w:rsidRPr="00D53BCD">
        <w:fldChar w:fldCharType="end"/>
      </w:r>
      <w:r w:rsidRPr="00D53BCD">
        <w:t>. Термины и определения</w:t>
      </w:r>
    </w:p>
    <w:tbl>
      <w:tblPr>
        <w:tblW w:w="5000" w:type="pct"/>
        <w:tblLook w:val="04A0" w:firstRow="1" w:lastRow="0" w:firstColumn="1" w:lastColumn="0" w:noHBand="0" w:noVBand="1"/>
      </w:tblPr>
      <w:tblGrid>
        <w:gridCol w:w="1145"/>
        <w:gridCol w:w="2888"/>
        <w:gridCol w:w="5822"/>
      </w:tblGrid>
      <w:tr w:rsidR="001D71E6" w:rsidRPr="00D53BCD" w14:paraId="09B0DC1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36CDD4" w14:textId="77777777" w:rsidR="001D71E6" w:rsidRPr="00D53BCD" w:rsidRDefault="001D71E6" w:rsidP="001D71E6">
            <w:pPr>
              <w:autoSpaceDE/>
              <w:autoSpaceDN/>
              <w:spacing w:line="240" w:lineRule="auto"/>
              <w:ind w:firstLine="0"/>
              <w:jc w:val="center"/>
              <w:rPr>
                <w:b/>
                <w:bCs/>
                <w:color w:val="000000"/>
                <w:sz w:val="22"/>
                <w:lang w:bidi="ar-SA"/>
              </w:rPr>
            </w:pPr>
            <w:r w:rsidRPr="00D53BCD">
              <w:rPr>
                <w:b/>
                <w:bCs/>
                <w:color w:val="000000"/>
                <w:sz w:val="22"/>
                <w:lang w:bidi="ar-SA"/>
              </w:rPr>
              <w:t xml:space="preserve">№ </w:t>
            </w:r>
            <w:proofErr w:type="gramStart"/>
            <w:r w:rsidRPr="00D53BCD">
              <w:rPr>
                <w:b/>
                <w:bCs/>
                <w:color w:val="000000"/>
                <w:sz w:val="22"/>
                <w:lang w:bidi="ar-SA"/>
              </w:rPr>
              <w:t>п</w:t>
            </w:r>
            <w:proofErr w:type="gramEnd"/>
            <w:r w:rsidRPr="00D53BCD">
              <w:rPr>
                <w:b/>
                <w:bCs/>
                <w:color w:val="000000"/>
                <w:sz w:val="22"/>
                <w:lang w:bidi="ar-SA"/>
              </w:rPr>
              <w:t>/п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5831862" w14:textId="77777777" w:rsidR="001D71E6" w:rsidRPr="00D53BCD" w:rsidRDefault="001D71E6" w:rsidP="001D71E6">
            <w:pPr>
              <w:autoSpaceDE/>
              <w:autoSpaceDN/>
              <w:spacing w:line="240" w:lineRule="auto"/>
              <w:ind w:firstLine="0"/>
              <w:jc w:val="center"/>
              <w:rPr>
                <w:b/>
                <w:bCs/>
                <w:color w:val="000000"/>
                <w:sz w:val="22"/>
                <w:lang w:bidi="ar-SA"/>
              </w:rPr>
            </w:pPr>
            <w:r w:rsidRPr="00D53BCD">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114B1D54" w14:textId="77777777" w:rsidR="001D71E6" w:rsidRPr="00D53BCD" w:rsidRDefault="001D71E6" w:rsidP="001D71E6">
            <w:pPr>
              <w:autoSpaceDE/>
              <w:autoSpaceDN/>
              <w:spacing w:line="240" w:lineRule="auto"/>
              <w:ind w:firstLine="0"/>
              <w:jc w:val="center"/>
              <w:rPr>
                <w:b/>
                <w:bCs/>
                <w:color w:val="000000"/>
                <w:sz w:val="22"/>
                <w:lang w:bidi="ar-SA"/>
              </w:rPr>
            </w:pPr>
            <w:r w:rsidRPr="00D53BCD">
              <w:rPr>
                <w:b/>
                <w:bCs/>
                <w:color w:val="000000"/>
                <w:sz w:val="22"/>
                <w:lang w:bidi="ar-SA"/>
              </w:rPr>
              <w:t>Пояснение</w:t>
            </w:r>
          </w:p>
        </w:tc>
      </w:tr>
      <w:tr w:rsidR="001D71E6" w:rsidRPr="00D53BCD" w14:paraId="7F5A8DC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0F6FC4C"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7E39C912"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09E3B319" w14:textId="77777777" w:rsidR="001D71E6" w:rsidRPr="00D53BCD" w:rsidRDefault="001D71E6" w:rsidP="001D71E6">
            <w:pPr>
              <w:autoSpaceDE/>
              <w:autoSpaceDN/>
              <w:spacing w:line="240" w:lineRule="auto"/>
              <w:ind w:firstLine="0"/>
              <w:jc w:val="left"/>
              <w:rPr>
                <w:color w:val="000000"/>
                <w:sz w:val="22"/>
                <w:lang w:bidi="ar-SA"/>
              </w:rPr>
            </w:pPr>
            <w:proofErr w:type="spellStart"/>
            <w:r w:rsidRPr="00D53BCD">
              <w:rPr>
                <w:color w:val="000000"/>
                <w:sz w:val="22"/>
                <w:lang w:bidi="ar-SA"/>
              </w:rPr>
              <w:t>Блочно</w:t>
            </w:r>
            <w:proofErr w:type="spellEnd"/>
            <w:r w:rsidRPr="00D53BCD">
              <w:rPr>
                <w:color w:val="000000"/>
                <w:sz w:val="22"/>
                <w:lang w:bidi="ar-SA"/>
              </w:rPr>
              <w:t>-модульная котельная</w:t>
            </w:r>
          </w:p>
        </w:tc>
      </w:tr>
      <w:tr w:rsidR="001D71E6" w:rsidRPr="00D53BCD" w14:paraId="5F1D3B1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FFE51B4"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6A913FA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6142EA23"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Водоподготовительная установка</w:t>
            </w:r>
          </w:p>
        </w:tc>
      </w:tr>
      <w:tr w:rsidR="001D71E6" w:rsidRPr="00D53BCD" w14:paraId="22361CA5"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F701320"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99AC0EB"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10E7A874"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Горячее водоснабжение</w:t>
            </w:r>
          </w:p>
        </w:tc>
      </w:tr>
      <w:tr w:rsidR="001D71E6" w:rsidRPr="00D53BCD" w14:paraId="51021EE4"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0F5A9C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3B7E135A"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6EB92D0C"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Единая теплоснабжающая организация</w:t>
            </w:r>
          </w:p>
        </w:tc>
      </w:tr>
      <w:tr w:rsidR="001D71E6" w:rsidRPr="00D53BCD" w14:paraId="52DFA9D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96802A5"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063A4A6A"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05456927"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Закрытое территориальное образование</w:t>
            </w:r>
          </w:p>
        </w:tc>
      </w:tr>
      <w:tr w:rsidR="001D71E6" w:rsidRPr="00D53BCD" w14:paraId="4CF959D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982E76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5DF36B5F"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5E6B145F"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Инвестиционная программа</w:t>
            </w:r>
          </w:p>
        </w:tc>
      </w:tr>
      <w:tr w:rsidR="001D71E6" w:rsidRPr="00D53BCD" w14:paraId="051B649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4F7E146"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048A0A4F"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3EBA1DF0"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Индивидуальный тепловой пункт</w:t>
            </w:r>
          </w:p>
        </w:tc>
      </w:tr>
      <w:tr w:rsidR="001D71E6" w:rsidRPr="00D53BCD" w14:paraId="5FD83E70"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6EEDDFC"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14C6B9F5"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26D8A254"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Муниципальная котельная</w:t>
            </w:r>
          </w:p>
        </w:tc>
      </w:tr>
      <w:tr w:rsidR="001D71E6" w:rsidRPr="00D53BCD" w14:paraId="48CDDC5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5E04B4C"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08B558B6"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3018F724"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Муниципальное унитарное предприятие</w:t>
            </w:r>
          </w:p>
        </w:tc>
      </w:tr>
      <w:tr w:rsidR="001D71E6" w:rsidRPr="00D53BCD" w14:paraId="70BE95D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C8A112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77BFE292"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1763F51A"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Необходимая валовая выручка</w:t>
            </w:r>
          </w:p>
        </w:tc>
      </w:tr>
      <w:tr w:rsidR="001D71E6" w:rsidRPr="00D53BCD" w14:paraId="49707E7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A888B63"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43584D13"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2D91B243"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Налог на добавленную стоимость</w:t>
            </w:r>
          </w:p>
        </w:tc>
      </w:tr>
      <w:tr w:rsidR="001D71E6" w:rsidRPr="00D53BCD" w14:paraId="1B3F18A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BAFA78A"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1CBB47F4"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57C427FE"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Неснижаемый нормативный запас топлива</w:t>
            </w:r>
          </w:p>
        </w:tc>
      </w:tr>
      <w:tr w:rsidR="001D71E6" w:rsidRPr="00D53BCD" w14:paraId="61FAC0B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A0E52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5D82FA8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04D106B3"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Насосная станция</w:t>
            </w:r>
          </w:p>
        </w:tc>
      </w:tr>
      <w:tr w:rsidR="001D71E6" w:rsidRPr="00D53BCD" w14:paraId="1DAAB42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BC01574"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4303EF56"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09019B2D"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Нормативная техническая документация</w:t>
            </w:r>
          </w:p>
        </w:tc>
      </w:tr>
      <w:tr w:rsidR="001D71E6" w:rsidRPr="00D53BCD" w14:paraId="78027299"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38CE662E"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6132D205"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75AFE573"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Нормативный эксплуатационный запас основного или резервного видов топлива</w:t>
            </w:r>
          </w:p>
        </w:tc>
      </w:tr>
      <w:tr w:rsidR="001D71E6" w:rsidRPr="00D53BCD" w14:paraId="1F06679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0F3414F"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5F1D3290"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7E29A75C"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Отопление и вентиляция</w:t>
            </w:r>
          </w:p>
        </w:tc>
      </w:tr>
      <w:tr w:rsidR="001D71E6" w:rsidRPr="00D53BCD" w14:paraId="737FD35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C0C660"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25872565"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4CB26956"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Общий нормативный запас топлива</w:t>
            </w:r>
          </w:p>
        </w:tc>
      </w:tr>
      <w:tr w:rsidR="001D71E6" w:rsidRPr="00D53BCD" w14:paraId="7953030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DACAC8"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29A213FA"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49E535F0"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Проектные и изыскательские работы</w:t>
            </w:r>
          </w:p>
        </w:tc>
      </w:tr>
      <w:tr w:rsidR="001D71E6" w:rsidRPr="00D53BCD" w14:paraId="34AB74D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0A88216"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5B932563"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370E24ED" w14:textId="77777777" w:rsidR="001D71E6" w:rsidRPr="00D53BCD" w:rsidRDefault="001D71E6" w:rsidP="001D71E6">
            <w:pPr>
              <w:autoSpaceDE/>
              <w:autoSpaceDN/>
              <w:spacing w:line="240" w:lineRule="auto"/>
              <w:ind w:firstLine="0"/>
              <w:jc w:val="left"/>
              <w:rPr>
                <w:color w:val="000000"/>
                <w:sz w:val="22"/>
                <w:lang w:bidi="ar-SA"/>
              </w:rPr>
            </w:pPr>
            <w:proofErr w:type="spellStart"/>
            <w:r w:rsidRPr="00D53BCD">
              <w:rPr>
                <w:color w:val="000000"/>
                <w:sz w:val="22"/>
                <w:lang w:bidi="ar-SA"/>
              </w:rPr>
              <w:t>Повысительно</w:t>
            </w:r>
            <w:proofErr w:type="spellEnd"/>
            <w:r w:rsidRPr="00D53BCD">
              <w:rPr>
                <w:color w:val="000000"/>
                <w:sz w:val="22"/>
                <w:lang w:bidi="ar-SA"/>
              </w:rPr>
              <w:t>-насосная станция</w:t>
            </w:r>
          </w:p>
        </w:tc>
      </w:tr>
      <w:tr w:rsidR="001D71E6" w:rsidRPr="00D53BCD" w14:paraId="53A4B306"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30AEF0D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4259540C"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77FA2D31"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Постановление Правительства Российской Федерации</w:t>
            </w:r>
          </w:p>
        </w:tc>
      </w:tr>
      <w:tr w:rsidR="001D71E6" w:rsidRPr="00D53BCD" w14:paraId="1F354EA0"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074E1B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4F032E73"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4819C206" w14:textId="77777777" w:rsidR="001D71E6" w:rsidRPr="00D53BCD" w:rsidRDefault="001D71E6" w:rsidP="001D71E6">
            <w:pPr>
              <w:autoSpaceDE/>
              <w:autoSpaceDN/>
              <w:spacing w:line="240" w:lineRule="auto"/>
              <w:ind w:firstLine="0"/>
              <w:jc w:val="left"/>
              <w:rPr>
                <w:color w:val="000000"/>
                <w:sz w:val="22"/>
                <w:lang w:bidi="ar-SA"/>
              </w:rPr>
            </w:pPr>
            <w:proofErr w:type="spellStart"/>
            <w:r w:rsidRPr="00D53BCD">
              <w:rPr>
                <w:color w:val="000000"/>
                <w:sz w:val="22"/>
                <w:lang w:bidi="ar-SA"/>
              </w:rPr>
              <w:t>Пенополиуретан</w:t>
            </w:r>
            <w:proofErr w:type="spellEnd"/>
          </w:p>
        </w:tc>
      </w:tr>
      <w:tr w:rsidR="001D71E6" w:rsidRPr="00D53BCD" w14:paraId="5F080A54"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161FEC"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7AD38BBB"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20A46D76"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Строительно-монтажные работы</w:t>
            </w:r>
          </w:p>
        </w:tc>
      </w:tr>
      <w:tr w:rsidR="001D71E6" w:rsidRPr="00D53BCD" w14:paraId="70A12B5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28116C6"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3D53971A"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4AD88CDF"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Система централизованного теплоснабжения</w:t>
            </w:r>
          </w:p>
        </w:tc>
      </w:tr>
      <w:tr w:rsidR="001D71E6" w:rsidRPr="00D53BCD" w14:paraId="5CDD51F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2088AC2"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4CC032E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46CCC11"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Тепловая энергия</w:t>
            </w:r>
          </w:p>
        </w:tc>
      </w:tr>
      <w:tr w:rsidR="001D71E6" w:rsidRPr="00D53BCD" w14:paraId="1A3FCC7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319F1806"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3F69721A"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4B4B13B4" w14:textId="77777777" w:rsidR="001D71E6" w:rsidRPr="00D53BCD" w:rsidRDefault="001D71E6" w:rsidP="001D71E6">
            <w:pPr>
              <w:autoSpaceDE/>
              <w:autoSpaceDN/>
              <w:spacing w:line="240" w:lineRule="auto"/>
              <w:ind w:firstLine="0"/>
              <w:jc w:val="left"/>
              <w:rPr>
                <w:color w:val="000000"/>
                <w:sz w:val="22"/>
                <w:lang w:bidi="ar-SA"/>
              </w:rPr>
            </w:pPr>
            <w:proofErr w:type="spellStart"/>
            <w:r w:rsidRPr="00D53BCD">
              <w:rPr>
                <w:color w:val="000000"/>
                <w:sz w:val="22"/>
                <w:lang w:bidi="ar-SA"/>
              </w:rPr>
              <w:t>Химводоочистка</w:t>
            </w:r>
            <w:proofErr w:type="spellEnd"/>
          </w:p>
        </w:tc>
      </w:tr>
      <w:tr w:rsidR="001D71E6" w:rsidRPr="00D53BCD" w14:paraId="69D5848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C92BBAF"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4436D7A1"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06FB1807" w14:textId="77777777" w:rsidR="001D71E6" w:rsidRPr="00D53BCD" w:rsidRDefault="001D71E6" w:rsidP="001D71E6">
            <w:pPr>
              <w:autoSpaceDE/>
              <w:autoSpaceDN/>
              <w:spacing w:line="240" w:lineRule="auto"/>
              <w:ind w:firstLine="0"/>
              <w:jc w:val="left"/>
              <w:rPr>
                <w:color w:val="000000"/>
                <w:sz w:val="22"/>
                <w:lang w:bidi="ar-SA"/>
              </w:rPr>
            </w:pPr>
            <w:proofErr w:type="spellStart"/>
            <w:r w:rsidRPr="00D53BCD">
              <w:rPr>
                <w:color w:val="000000"/>
                <w:sz w:val="22"/>
                <w:lang w:bidi="ar-SA"/>
              </w:rPr>
              <w:t>Химводоподготовка</w:t>
            </w:r>
            <w:proofErr w:type="spellEnd"/>
          </w:p>
        </w:tc>
      </w:tr>
      <w:tr w:rsidR="001D71E6" w:rsidRPr="00D53BCD" w14:paraId="38F1CC67" w14:textId="77777777" w:rsidTr="004D22D5">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3F4A33E4"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1CB58D8B"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7C03CD8E"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Центральный тепловой пункт</w:t>
            </w:r>
          </w:p>
        </w:tc>
      </w:tr>
      <w:tr w:rsidR="001D71E6" w:rsidRPr="00D53BCD" w14:paraId="5A7F0036" w14:textId="77777777" w:rsidTr="004D22D5">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3B6329"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28</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1457EA46" w14:textId="77777777" w:rsidR="001D71E6" w:rsidRPr="00D53BCD" w:rsidRDefault="001D71E6" w:rsidP="001D71E6">
            <w:pPr>
              <w:autoSpaceDE/>
              <w:autoSpaceDN/>
              <w:spacing w:line="240" w:lineRule="auto"/>
              <w:ind w:firstLine="0"/>
              <w:jc w:val="center"/>
              <w:rPr>
                <w:color w:val="000000"/>
                <w:sz w:val="22"/>
                <w:lang w:bidi="ar-SA"/>
              </w:rPr>
            </w:pPr>
            <w:r w:rsidRPr="00D53BCD">
              <w:rPr>
                <w:color w:val="000000"/>
                <w:sz w:val="22"/>
                <w:lang w:bidi="ar-SA"/>
              </w:rPr>
              <w:t>ЭМ</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0BC332C2" w14:textId="77777777" w:rsidR="001D71E6" w:rsidRPr="00D53BCD" w:rsidRDefault="001D71E6" w:rsidP="001D71E6">
            <w:pPr>
              <w:autoSpaceDE/>
              <w:autoSpaceDN/>
              <w:spacing w:line="240" w:lineRule="auto"/>
              <w:ind w:firstLine="0"/>
              <w:jc w:val="left"/>
              <w:rPr>
                <w:color w:val="000000"/>
                <w:sz w:val="22"/>
                <w:lang w:bidi="ar-SA"/>
              </w:rPr>
            </w:pPr>
            <w:r w:rsidRPr="00D53BCD">
              <w:rPr>
                <w:color w:val="000000"/>
                <w:sz w:val="22"/>
                <w:lang w:bidi="ar-SA"/>
              </w:rPr>
              <w:t xml:space="preserve">Электронная модель системы теплоснабжения </w:t>
            </w:r>
          </w:p>
        </w:tc>
      </w:tr>
      <w:tr w:rsidR="004D22D5" w:rsidRPr="00D53BCD" w14:paraId="0B57EFFA" w14:textId="77777777" w:rsidTr="004D22D5">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5537F93F" w14:textId="77777777" w:rsidR="004D22D5" w:rsidRPr="00D53BCD" w:rsidRDefault="004D22D5" w:rsidP="001D71E6">
            <w:pPr>
              <w:autoSpaceDE/>
              <w:autoSpaceDN/>
              <w:spacing w:line="240" w:lineRule="auto"/>
              <w:ind w:firstLine="0"/>
              <w:jc w:val="center"/>
              <w:rPr>
                <w:color w:val="000000"/>
                <w:sz w:val="22"/>
                <w:lang w:bidi="ar-SA"/>
              </w:rPr>
            </w:pPr>
            <w:r>
              <w:rPr>
                <w:color w:val="000000"/>
                <w:sz w:val="22"/>
                <w:lang w:bidi="ar-SA"/>
              </w:rPr>
              <w:t>29</w:t>
            </w:r>
          </w:p>
        </w:tc>
        <w:tc>
          <w:tcPr>
            <w:tcW w:w="1465" w:type="pct"/>
            <w:tcBorders>
              <w:top w:val="single" w:sz="4" w:space="0" w:color="auto"/>
              <w:left w:val="nil"/>
              <w:bottom w:val="single" w:sz="4" w:space="0" w:color="auto"/>
              <w:right w:val="single" w:sz="4" w:space="0" w:color="auto"/>
            </w:tcBorders>
            <w:shd w:val="clear" w:color="auto" w:fill="auto"/>
            <w:vAlign w:val="center"/>
          </w:tcPr>
          <w:p w14:paraId="5F61D9B9" w14:textId="77777777" w:rsidR="004D22D5" w:rsidRPr="00D53BCD" w:rsidRDefault="004D22D5" w:rsidP="004D22D5">
            <w:pPr>
              <w:autoSpaceDE/>
              <w:autoSpaceDN/>
              <w:spacing w:line="240" w:lineRule="auto"/>
              <w:ind w:firstLine="0"/>
              <w:jc w:val="center"/>
              <w:rPr>
                <w:color w:val="000000"/>
                <w:sz w:val="22"/>
                <w:lang w:bidi="ar-SA"/>
              </w:rPr>
            </w:pPr>
            <w:r w:rsidRPr="004D22D5">
              <w:rPr>
                <w:color w:val="000000"/>
                <w:sz w:val="22"/>
                <w:lang w:bidi="ar-SA"/>
              </w:rPr>
              <w:t>АИИС УЭ (КУЭ)</w:t>
            </w:r>
          </w:p>
        </w:tc>
        <w:tc>
          <w:tcPr>
            <w:tcW w:w="2954" w:type="pct"/>
            <w:tcBorders>
              <w:top w:val="single" w:sz="4" w:space="0" w:color="auto"/>
              <w:left w:val="nil"/>
              <w:bottom w:val="single" w:sz="4" w:space="0" w:color="auto"/>
              <w:right w:val="single" w:sz="4" w:space="0" w:color="auto"/>
            </w:tcBorders>
            <w:shd w:val="clear" w:color="auto" w:fill="auto"/>
            <w:vAlign w:val="center"/>
          </w:tcPr>
          <w:p w14:paraId="47EA875E" w14:textId="77777777" w:rsidR="004D22D5" w:rsidRPr="00D53BCD" w:rsidRDefault="004D22D5" w:rsidP="004D22D5">
            <w:pPr>
              <w:autoSpaceDE/>
              <w:autoSpaceDN/>
              <w:spacing w:line="240" w:lineRule="auto"/>
              <w:ind w:firstLine="0"/>
              <w:jc w:val="left"/>
              <w:rPr>
                <w:color w:val="000000"/>
                <w:sz w:val="22"/>
                <w:lang w:bidi="ar-SA"/>
              </w:rPr>
            </w:pPr>
            <w:r w:rsidRPr="004D22D5">
              <w:rPr>
                <w:color w:val="000000"/>
                <w:sz w:val="22"/>
                <w:lang w:bidi="ar-SA"/>
              </w:rPr>
              <w:t>Автоматическая информационно-измерительная система учета энергоресурсов (коммерческого учета энергоресурсов)</w:t>
            </w:r>
          </w:p>
        </w:tc>
      </w:tr>
      <w:tr w:rsidR="004D22D5" w:rsidRPr="00D53BCD" w14:paraId="10E85702" w14:textId="77777777" w:rsidTr="004D22D5">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479E0098" w14:textId="77777777" w:rsidR="004D22D5" w:rsidRPr="00D53BCD" w:rsidRDefault="004D22D5" w:rsidP="001D71E6">
            <w:pPr>
              <w:autoSpaceDE/>
              <w:autoSpaceDN/>
              <w:spacing w:line="240" w:lineRule="auto"/>
              <w:ind w:firstLine="0"/>
              <w:jc w:val="center"/>
              <w:rPr>
                <w:color w:val="000000"/>
                <w:sz w:val="22"/>
                <w:lang w:bidi="ar-SA"/>
              </w:rPr>
            </w:pPr>
            <w:r>
              <w:rPr>
                <w:color w:val="000000"/>
                <w:sz w:val="22"/>
                <w:lang w:bidi="ar-SA"/>
              </w:rPr>
              <w:t>30</w:t>
            </w:r>
          </w:p>
        </w:tc>
        <w:tc>
          <w:tcPr>
            <w:tcW w:w="1465" w:type="pct"/>
            <w:tcBorders>
              <w:top w:val="single" w:sz="4" w:space="0" w:color="auto"/>
              <w:left w:val="nil"/>
              <w:bottom w:val="single" w:sz="4" w:space="0" w:color="auto"/>
              <w:right w:val="single" w:sz="4" w:space="0" w:color="auto"/>
            </w:tcBorders>
            <w:shd w:val="clear" w:color="auto" w:fill="auto"/>
            <w:vAlign w:val="center"/>
          </w:tcPr>
          <w:p w14:paraId="13899898" w14:textId="77777777" w:rsidR="004D22D5" w:rsidRPr="00D53BCD" w:rsidRDefault="004D22D5" w:rsidP="004D22D5">
            <w:pPr>
              <w:autoSpaceDE/>
              <w:autoSpaceDN/>
              <w:spacing w:line="240" w:lineRule="auto"/>
              <w:ind w:firstLine="0"/>
              <w:jc w:val="center"/>
              <w:rPr>
                <w:color w:val="000000"/>
                <w:sz w:val="22"/>
                <w:lang w:bidi="ar-SA"/>
              </w:rPr>
            </w:pPr>
            <w:r w:rsidRPr="004D22D5">
              <w:rPr>
                <w:color w:val="000000"/>
                <w:sz w:val="22"/>
                <w:lang w:bidi="ar-SA"/>
              </w:rPr>
              <w:t>УУТЭ</w:t>
            </w:r>
          </w:p>
        </w:tc>
        <w:tc>
          <w:tcPr>
            <w:tcW w:w="2954" w:type="pct"/>
            <w:tcBorders>
              <w:top w:val="single" w:sz="4" w:space="0" w:color="auto"/>
              <w:left w:val="nil"/>
              <w:bottom w:val="single" w:sz="4" w:space="0" w:color="auto"/>
              <w:right w:val="single" w:sz="4" w:space="0" w:color="auto"/>
            </w:tcBorders>
            <w:shd w:val="clear" w:color="auto" w:fill="auto"/>
            <w:vAlign w:val="center"/>
          </w:tcPr>
          <w:p w14:paraId="20AFBCBD" w14:textId="77777777" w:rsidR="004D22D5" w:rsidRPr="00D53BCD" w:rsidRDefault="004D22D5" w:rsidP="004D22D5">
            <w:pPr>
              <w:autoSpaceDE/>
              <w:autoSpaceDN/>
              <w:spacing w:line="240" w:lineRule="auto"/>
              <w:ind w:firstLine="0"/>
              <w:jc w:val="left"/>
              <w:rPr>
                <w:color w:val="000000"/>
                <w:sz w:val="22"/>
                <w:lang w:bidi="ar-SA"/>
              </w:rPr>
            </w:pPr>
            <w:r w:rsidRPr="004D22D5">
              <w:rPr>
                <w:color w:val="000000"/>
                <w:sz w:val="22"/>
                <w:lang w:bidi="ar-SA"/>
              </w:rPr>
              <w:t>Узел учета тепловой энергии</w:t>
            </w:r>
          </w:p>
        </w:tc>
      </w:tr>
    </w:tbl>
    <w:p w14:paraId="3C5EB1FB" w14:textId="77777777" w:rsidR="001D71E6" w:rsidRPr="00D53BCD" w:rsidRDefault="001D71E6" w:rsidP="001D71E6"/>
    <w:p w14:paraId="17DEC440" w14:textId="77777777" w:rsidR="00DE1DBB" w:rsidRPr="00D53BCD" w:rsidRDefault="00DE1DBB" w:rsidP="008B282F">
      <w:pPr>
        <w:pStyle w:val="0"/>
        <w:pageBreakBefore/>
      </w:pPr>
      <w:bookmarkStart w:id="9" w:name="_Toc57365380"/>
      <w:r w:rsidRPr="00D53BCD">
        <w:lastRenderedPageBreak/>
        <w:t>Введение</w:t>
      </w:r>
      <w:bookmarkEnd w:id="9"/>
    </w:p>
    <w:p w14:paraId="581B8B76" w14:textId="45085F04" w:rsidR="009B1579" w:rsidRDefault="009B1579" w:rsidP="009B1579">
      <w:r>
        <w:rPr>
          <w:szCs w:val="26"/>
        </w:rPr>
        <w:t>Актуализированная схема теплоснабжения муниципал</w:t>
      </w:r>
      <w:r w:rsidR="00256A18">
        <w:rPr>
          <w:szCs w:val="26"/>
        </w:rPr>
        <w:t>ьного образования «Городской округ «Город Глазов» Удмуртской Республики»</w:t>
      </w:r>
      <w:r>
        <w:rPr>
          <w:szCs w:val="26"/>
        </w:rPr>
        <w:t xml:space="preserve"> разработана в соответствии с требованиями действующих нормативно-правовых актов.</w:t>
      </w:r>
      <w:r>
        <w:t xml:space="preserve"> </w:t>
      </w:r>
    </w:p>
    <w:p w14:paraId="33C22142" w14:textId="55B6BC86" w:rsidR="004D22D5" w:rsidRPr="00DC49F3" w:rsidRDefault="004D22D5" w:rsidP="004D22D5">
      <w:proofErr w:type="gramStart"/>
      <w:r w:rsidRPr="00DC49F3">
        <w:rPr>
          <w:szCs w:val="26"/>
        </w:rPr>
        <w:t>Состав и структура актуализированной  схемы теплоснабжения муниципаль</w:t>
      </w:r>
      <w:r w:rsidR="00256A18">
        <w:rPr>
          <w:szCs w:val="26"/>
        </w:rPr>
        <w:t>ного образования «Городской округ «Город Глазов» Удмуртской Республики»</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2012года № 154 «О требованиях к схемам теплоснабжения, порядку</w:t>
      </w:r>
      <w:proofErr w:type="gramEnd"/>
      <w:r w:rsidR="00256A18">
        <w:rPr>
          <w:szCs w:val="26"/>
        </w:rPr>
        <w:t xml:space="preserve"> их разработки и утверждения» (</w:t>
      </w:r>
      <w:r w:rsidRPr="00DC49F3">
        <w:rPr>
          <w:szCs w:val="26"/>
        </w:rPr>
        <w:t>с изменениями на 16 марта 2019 года), «Методическим указаниям по разработке схем теплосн</w:t>
      </w:r>
      <w:r w:rsidR="00256A18">
        <w:rPr>
          <w:szCs w:val="26"/>
        </w:rPr>
        <w:t>абжения», утвержденным приказом</w:t>
      </w:r>
      <w:r w:rsidRPr="00DC49F3">
        <w:rPr>
          <w:szCs w:val="26"/>
        </w:rPr>
        <w:t xml:space="preserve"> Министерства энергетики Российской Федерации от 5 марта 2019 года № 212 «Об утверждении  методических указаний по разработке схем теплоснабжения».</w:t>
      </w:r>
    </w:p>
    <w:p w14:paraId="3982B054" w14:textId="77777777" w:rsidR="00D53BCD" w:rsidRPr="00557D32" w:rsidRDefault="00D53BCD" w:rsidP="00D53BCD">
      <w:r w:rsidRPr="00557D32">
        <w:t xml:space="preserve">Схема теплоснабжения содержит </w:t>
      </w:r>
      <w:proofErr w:type="spellStart"/>
      <w:r w:rsidRPr="00557D32">
        <w:t>предпроектные</w:t>
      </w:r>
      <w:proofErr w:type="spellEnd"/>
      <w:r w:rsidRPr="00557D32">
        <w:t xml:space="preserve">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65B347B4" w14:textId="77777777" w:rsidR="00D53BCD" w:rsidRPr="00557D32" w:rsidRDefault="00D53BCD" w:rsidP="00D53BCD">
      <w:r w:rsidRPr="00557D32">
        <w:t xml:space="preserve">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w:t>
      </w:r>
      <w:proofErr w:type="spellStart"/>
      <w:r w:rsidRPr="00557D32">
        <w:t>теплосетевых</w:t>
      </w:r>
      <w:proofErr w:type="spellEnd"/>
      <w:r w:rsidRPr="00557D32">
        <w:t xml:space="preserve"> организаций, действующих на территории города.</w:t>
      </w:r>
    </w:p>
    <w:p w14:paraId="29D29F48" w14:textId="77777777" w:rsidR="00D53BCD" w:rsidRPr="00557D32" w:rsidRDefault="00D53BCD" w:rsidP="00D53BCD">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10354D4C" w14:textId="77777777" w:rsidR="004434EC" w:rsidRPr="00D53BCD" w:rsidRDefault="004434EC" w:rsidP="004434EC">
      <w:pPr>
        <w:rPr>
          <w:highlight w:val="yellow"/>
        </w:rPr>
      </w:pPr>
    </w:p>
    <w:p w14:paraId="67E322AA" w14:textId="77777777" w:rsidR="004434EC" w:rsidRPr="00D53BCD" w:rsidRDefault="004434EC">
      <w:pPr>
        <w:widowControl w:val="0"/>
        <w:spacing w:line="240" w:lineRule="auto"/>
        <w:ind w:firstLine="0"/>
        <w:jc w:val="left"/>
        <w:rPr>
          <w:highlight w:val="yellow"/>
        </w:rPr>
        <w:sectPr w:rsidR="004434EC" w:rsidRPr="00D53BCD" w:rsidSect="004F2F80">
          <w:footerReference w:type="default" r:id="rId12"/>
          <w:pgSz w:w="11907" w:h="16840" w:code="9"/>
          <w:pgMar w:top="1134" w:right="567" w:bottom="1134" w:left="1701" w:header="0" w:footer="590" w:gutter="0"/>
          <w:cols w:space="720"/>
          <w:docGrid w:linePitch="299"/>
        </w:sectPr>
      </w:pPr>
    </w:p>
    <w:p w14:paraId="0FB5CD98" w14:textId="77777777" w:rsidR="007A39B7" w:rsidRPr="00D53BCD" w:rsidRDefault="007A39B7" w:rsidP="00357CC7">
      <w:pPr>
        <w:pStyle w:val="10"/>
      </w:pPr>
      <w:bookmarkStart w:id="10" w:name="_Toc14090977"/>
      <w:bookmarkStart w:id="11" w:name="_Toc57365381"/>
      <w:bookmarkEnd w:id="5"/>
      <w:r w:rsidRPr="00D53BCD">
        <w:lastRenderedPageBreak/>
        <w:t>ГЛАВА 16. РЕЕСТР МЕРОПРИЯТИЙ СХЕМЫ ТЕПЛОСНАБЖЕНИЯ</w:t>
      </w:r>
      <w:bookmarkEnd w:id="10"/>
      <w:bookmarkEnd w:id="11"/>
    </w:p>
    <w:p w14:paraId="4C9D0108" w14:textId="77777777" w:rsidR="007A39B7" w:rsidRPr="00D53BCD" w:rsidRDefault="0010421E" w:rsidP="0010421E">
      <w:pPr>
        <w:pStyle w:val="11"/>
      </w:pPr>
      <w:bookmarkStart w:id="12" w:name="_Toc57365382"/>
      <w:r w:rsidRPr="00D53BCD">
        <w:t>Перечень мероприятий по строительству, реконструкции, техническому перевооружению и (или) модернизации источников тепловой энергии</w:t>
      </w:r>
      <w:bookmarkEnd w:id="12"/>
    </w:p>
    <w:p w14:paraId="3E3D6E51" w14:textId="77777777" w:rsidR="0060001C" w:rsidRDefault="0060001C" w:rsidP="0096060D">
      <w:pPr>
        <w:rPr>
          <w:lang w:eastAsia="en-US" w:bidi="ar-SA"/>
        </w:rPr>
      </w:pPr>
      <w:r w:rsidRPr="00D53BCD">
        <w:rPr>
          <w:lang w:eastAsia="en-US" w:bidi="ar-SA"/>
        </w:rPr>
        <w:t>Перечень мероприятий по строительству, реконструкции, техническому перевооружению и (или) модернизации источников тепловой энергии</w:t>
      </w:r>
      <w:r w:rsidR="00DD5AE2" w:rsidRPr="00D53BCD">
        <w:rPr>
          <w:lang w:eastAsia="en-US" w:bidi="ar-SA"/>
        </w:rPr>
        <w:t>,</w:t>
      </w:r>
      <w:r w:rsidR="003A5AD7" w:rsidRPr="00D53BCD">
        <w:rPr>
          <w:lang w:eastAsia="en-US" w:bidi="ar-SA"/>
        </w:rPr>
        <w:t xml:space="preserve"> в ценах соответствующих лет,</w:t>
      </w:r>
      <w:r w:rsidR="00DD5AE2" w:rsidRPr="00D53BCD">
        <w:rPr>
          <w:lang w:eastAsia="en-US" w:bidi="ar-SA"/>
        </w:rPr>
        <w:t xml:space="preserve"> </w:t>
      </w:r>
      <w:r w:rsidRPr="00D53BCD">
        <w:rPr>
          <w:lang w:eastAsia="en-US" w:bidi="ar-SA"/>
        </w:rPr>
        <w:t>представлен в таблице ниже.</w:t>
      </w:r>
    </w:p>
    <w:p w14:paraId="55BDEE2B" w14:textId="5E62ACC9" w:rsidR="0011334F" w:rsidRPr="008E0969" w:rsidRDefault="0011334F" w:rsidP="0011334F">
      <w:r w:rsidRPr="00FF056B">
        <w:rPr>
          <w:lang w:eastAsia="en-US" w:bidi="ar-SA"/>
        </w:rPr>
        <w:t xml:space="preserve">Общая потребность в финансировании проектов по строительству, реконструкции, техническому перевооружению и (или) модернизации источников тепловой энергии </w:t>
      </w:r>
      <w:r w:rsidRPr="008E0969">
        <w:rPr>
          <w:lang w:eastAsia="en-US" w:bidi="ar-SA"/>
        </w:rPr>
        <w:t>составляет</w:t>
      </w:r>
      <w:r>
        <w:rPr>
          <w:lang w:eastAsia="en-US" w:bidi="ar-SA"/>
        </w:rPr>
        <w:t xml:space="preserve">, </w:t>
      </w:r>
      <w:r>
        <w:t xml:space="preserve">в прогнозных ценах — </w:t>
      </w:r>
      <w:r w:rsidR="00EF237D" w:rsidRPr="00EF237D">
        <w:t>1</w:t>
      </w:r>
      <w:r w:rsidR="00324119">
        <w:t> </w:t>
      </w:r>
      <w:r w:rsidR="00EF237D" w:rsidRPr="00EF237D">
        <w:t>14</w:t>
      </w:r>
      <w:r w:rsidR="00324119">
        <w:t>8 404,09</w:t>
      </w:r>
      <w:r w:rsidR="007874A3">
        <w:t xml:space="preserve"> </w:t>
      </w:r>
      <w:r>
        <w:t>млн</w:t>
      </w:r>
      <w:r w:rsidRPr="008E0969">
        <w:t>. руб</w:t>
      </w:r>
      <w:r w:rsidR="004E45AE">
        <w:t>.</w:t>
      </w:r>
      <w:r w:rsidRPr="008E0969">
        <w:t xml:space="preserve"> (с НДС)</w:t>
      </w:r>
      <w:r>
        <w:t>.</w:t>
      </w:r>
    </w:p>
    <w:p w14:paraId="7266D22B" w14:textId="77777777" w:rsidR="0060001C" w:rsidRPr="00D53BCD" w:rsidRDefault="0060001C">
      <w:pPr>
        <w:widowControl w:val="0"/>
        <w:spacing w:line="240" w:lineRule="auto"/>
        <w:ind w:firstLine="0"/>
        <w:jc w:val="left"/>
        <w:rPr>
          <w:lang w:eastAsia="en-US" w:bidi="ar-SA"/>
        </w:rPr>
      </w:pPr>
    </w:p>
    <w:p w14:paraId="6D99A0B2" w14:textId="77777777" w:rsidR="00F10ECF" w:rsidRPr="00D53BCD" w:rsidRDefault="00F10ECF" w:rsidP="0060001C">
      <w:pPr>
        <w:pStyle w:val="af4"/>
        <w:rPr>
          <w:highlight w:val="yellow"/>
        </w:rPr>
        <w:sectPr w:rsidR="00F10ECF" w:rsidRPr="00D53BCD" w:rsidSect="004F2F80">
          <w:pgSz w:w="11907" w:h="16840" w:code="9"/>
          <w:pgMar w:top="1134" w:right="567" w:bottom="1134" w:left="1701" w:header="0" w:footer="590" w:gutter="0"/>
          <w:cols w:space="720"/>
          <w:docGrid w:linePitch="299"/>
        </w:sectPr>
      </w:pPr>
    </w:p>
    <w:p w14:paraId="39B6CE37" w14:textId="77777777" w:rsidR="0060001C" w:rsidRDefault="0060001C" w:rsidP="0060001C">
      <w:pPr>
        <w:pStyle w:val="af4"/>
      </w:pPr>
      <w:r w:rsidRPr="00D53BCD">
        <w:lastRenderedPageBreak/>
        <w:t xml:space="preserve">Таблица </w:t>
      </w:r>
      <w:r w:rsidRPr="00D53BCD">
        <w:fldChar w:fldCharType="begin"/>
      </w:r>
      <w:r w:rsidRPr="00D53BCD">
        <w:instrText xml:space="preserve"> SEQ Таблица \* ARABIC </w:instrText>
      </w:r>
      <w:r w:rsidRPr="00D53BCD">
        <w:fldChar w:fldCharType="separate"/>
      </w:r>
      <w:r w:rsidR="00DD4C83">
        <w:rPr>
          <w:noProof/>
        </w:rPr>
        <w:t>3</w:t>
      </w:r>
      <w:r w:rsidRPr="00D53BCD">
        <w:fldChar w:fldCharType="end"/>
      </w:r>
      <w:r w:rsidRPr="00D53BCD">
        <w:t>. Перечень мероприятий по строительству, реконструкции, техническому перевооружению и (или) модернизации источников тепловой энергии</w:t>
      </w:r>
    </w:p>
    <w:p w14:paraId="3511F011" w14:textId="77777777" w:rsidR="001E48D4" w:rsidRPr="001E48D4" w:rsidRDefault="001E48D4" w:rsidP="001E48D4"/>
    <w:tbl>
      <w:tblPr>
        <w:tblW w:w="5000" w:type="pct"/>
        <w:tblLayout w:type="fixed"/>
        <w:tblLook w:val="04A0" w:firstRow="1" w:lastRow="0" w:firstColumn="1" w:lastColumn="0" w:noHBand="0" w:noVBand="1"/>
      </w:tblPr>
      <w:tblGrid>
        <w:gridCol w:w="873"/>
        <w:gridCol w:w="1296"/>
        <w:gridCol w:w="2586"/>
        <w:gridCol w:w="1729"/>
        <w:gridCol w:w="726"/>
        <w:gridCol w:w="726"/>
        <w:gridCol w:w="726"/>
        <w:gridCol w:w="726"/>
        <w:gridCol w:w="726"/>
        <w:gridCol w:w="726"/>
        <w:gridCol w:w="726"/>
        <w:gridCol w:w="726"/>
        <w:gridCol w:w="726"/>
        <w:gridCol w:w="726"/>
        <w:gridCol w:w="726"/>
        <w:gridCol w:w="726"/>
        <w:gridCol w:w="726"/>
      </w:tblGrid>
      <w:tr w:rsidR="00EF237D" w:rsidRPr="00202C19" w14:paraId="3E566663" w14:textId="77777777" w:rsidTr="00EF237D">
        <w:trPr>
          <w:trHeight w:val="20"/>
          <w:tblHeader/>
        </w:trPr>
        <w:tc>
          <w:tcPr>
            <w:tcW w:w="2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339F16"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Уник. №</w:t>
            </w:r>
          </w:p>
        </w:tc>
        <w:tc>
          <w:tcPr>
            <w:tcW w:w="4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6AB97A"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Организация</w:t>
            </w:r>
          </w:p>
        </w:tc>
        <w:tc>
          <w:tcPr>
            <w:tcW w:w="8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A56C9"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xml:space="preserve"> Наименование мероприятия</w:t>
            </w:r>
          </w:p>
        </w:tc>
        <w:tc>
          <w:tcPr>
            <w:tcW w:w="5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03237"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Источник финансирования</w:t>
            </w:r>
          </w:p>
        </w:tc>
        <w:tc>
          <w:tcPr>
            <w:tcW w:w="2964" w:type="pct"/>
            <w:gridSpan w:val="13"/>
            <w:tcBorders>
              <w:top w:val="single" w:sz="4" w:space="0" w:color="auto"/>
              <w:left w:val="nil"/>
              <w:bottom w:val="single" w:sz="4" w:space="0" w:color="auto"/>
              <w:right w:val="single" w:sz="4" w:space="0" w:color="auto"/>
            </w:tcBorders>
            <w:shd w:val="clear" w:color="auto" w:fill="auto"/>
            <w:vAlign w:val="center"/>
            <w:hideMark/>
          </w:tcPr>
          <w:p w14:paraId="1C532F9D"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Стоимость внедрения, тыс. руб. в прогнозных ценах (с НДС)</w:t>
            </w:r>
          </w:p>
        </w:tc>
      </w:tr>
      <w:tr w:rsidR="00EF237D" w:rsidRPr="00202C19" w14:paraId="4B1D5F21" w14:textId="77777777" w:rsidTr="00EF237D">
        <w:trPr>
          <w:cantSplit/>
          <w:trHeight w:val="1134"/>
          <w:tblHeader/>
        </w:trPr>
        <w:tc>
          <w:tcPr>
            <w:tcW w:w="274" w:type="pct"/>
            <w:vMerge/>
            <w:tcBorders>
              <w:top w:val="single" w:sz="4" w:space="0" w:color="auto"/>
              <w:left w:val="single" w:sz="4" w:space="0" w:color="auto"/>
              <w:bottom w:val="single" w:sz="4" w:space="0" w:color="auto"/>
              <w:right w:val="single" w:sz="4" w:space="0" w:color="auto"/>
            </w:tcBorders>
            <w:vAlign w:val="center"/>
            <w:hideMark/>
          </w:tcPr>
          <w:p w14:paraId="13A2C154" w14:textId="77777777" w:rsidR="00EF237D" w:rsidRPr="00202C19" w:rsidRDefault="00EF237D" w:rsidP="00EF237D">
            <w:pPr>
              <w:autoSpaceDE/>
              <w:autoSpaceDN/>
              <w:spacing w:line="240" w:lineRule="auto"/>
              <w:ind w:firstLine="0"/>
              <w:jc w:val="left"/>
              <w:rPr>
                <w:b/>
                <w:bCs/>
                <w:sz w:val="16"/>
                <w:szCs w:val="16"/>
                <w:lang w:bidi="ar-SA"/>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65DF736D" w14:textId="77777777" w:rsidR="00EF237D" w:rsidRPr="00202C19" w:rsidRDefault="00EF237D" w:rsidP="00EF237D">
            <w:pPr>
              <w:autoSpaceDE/>
              <w:autoSpaceDN/>
              <w:spacing w:line="240" w:lineRule="auto"/>
              <w:ind w:firstLine="0"/>
              <w:jc w:val="left"/>
              <w:rPr>
                <w:b/>
                <w:bCs/>
                <w:sz w:val="16"/>
                <w:szCs w:val="16"/>
                <w:lang w:bidi="ar-SA"/>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485C1A7A" w14:textId="77777777" w:rsidR="00EF237D" w:rsidRPr="00202C19" w:rsidRDefault="00EF237D" w:rsidP="00EF237D">
            <w:pPr>
              <w:autoSpaceDE/>
              <w:autoSpaceDN/>
              <w:spacing w:line="240" w:lineRule="auto"/>
              <w:ind w:firstLine="0"/>
              <w:jc w:val="left"/>
              <w:rPr>
                <w:b/>
                <w:bCs/>
                <w:sz w:val="16"/>
                <w:szCs w:val="16"/>
                <w:lang w:bidi="ar-SA"/>
              </w:rPr>
            </w:pPr>
          </w:p>
        </w:tc>
        <w:tc>
          <w:tcPr>
            <w:tcW w:w="543" w:type="pct"/>
            <w:vMerge/>
            <w:tcBorders>
              <w:top w:val="single" w:sz="4" w:space="0" w:color="auto"/>
              <w:left w:val="single" w:sz="4" w:space="0" w:color="auto"/>
              <w:bottom w:val="single" w:sz="4" w:space="0" w:color="auto"/>
              <w:right w:val="single" w:sz="4" w:space="0" w:color="auto"/>
            </w:tcBorders>
            <w:vAlign w:val="center"/>
            <w:hideMark/>
          </w:tcPr>
          <w:p w14:paraId="10709A28" w14:textId="77777777" w:rsidR="00EF237D" w:rsidRPr="00202C19" w:rsidRDefault="00EF237D" w:rsidP="00EF237D">
            <w:pPr>
              <w:autoSpaceDE/>
              <w:autoSpaceDN/>
              <w:spacing w:line="240" w:lineRule="auto"/>
              <w:ind w:firstLine="0"/>
              <w:jc w:val="left"/>
              <w:rPr>
                <w:b/>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4AD6B038"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 xml:space="preserve">Всего, в </w:t>
            </w:r>
            <w:proofErr w:type="spellStart"/>
            <w:r w:rsidRPr="00202C19">
              <w:rPr>
                <w:b/>
                <w:bCs/>
                <w:sz w:val="16"/>
                <w:szCs w:val="16"/>
                <w:lang w:bidi="ar-SA"/>
              </w:rPr>
              <w:t>т.ч</w:t>
            </w:r>
            <w:proofErr w:type="spellEnd"/>
            <w:r w:rsidRPr="00202C19">
              <w:rPr>
                <w:b/>
                <w:bCs/>
                <w:sz w:val="16"/>
                <w:szCs w:val="16"/>
                <w:lang w:bidi="ar-SA"/>
              </w:rPr>
              <w:t xml:space="preserve">.: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29333D52"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2020</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2DC438A0"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2021</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5BBD10B0"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2022</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7F362379"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2023</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5AFBDC9B"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2024</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0B4B05B2"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2025</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582639E8"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2026</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4D88549E"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2027</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02231B5A"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2028</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17DCF908"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2029</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134A5744"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2030</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26028E64"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2031-2035</w:t>
            </w:r>
          </w:p>
        </w:tc>
      </w:tr>
      <w:tr w:rsidR="00EF237D" w:rsidRPr="00202C19" w14:paraId="200340AA" w14:textId="77777777" w:rsidTr="00EF237D">
        <w:trPr>
          <w:trHeight w:val="20"/>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40D755CC" w14:textId="77777777" w:rsidR="00EF237D" w:rsidRPr="00202C19" w:rsidRDefault="00EF237D" w:rsidP="00EF237D">
            <w:pPr>
              <w:autoSpaceDE/>
              <w:autoSpaceDN/>
              <w:spacing w:line="240" w:lineRule="auto"/>
              <w:ind w:firstLine="0"/>
              <w:jc w:val="center"/>
              <w:rPr>
                <w:b/>
                <w:bCs/>
                <w:sz w:val="16"/>
                <w:szCs w:val="16"/>
                <w:lang w:bidi="ar-SA"/>
              </w:rPr>
            </w:pPr>
          </w:p>
        </w:tc>
      </w:tr>
      <w:tr w:rsidR="00EF237D" w:rsidRPr="00202C19" w14:paraId="0628728F" w14:textId="77777777" w:rsidTr="00EF237D">
        <w:trPr>
          <w:cantSplit/>
          <w:trHeight w:val="1134"/>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7D46D29"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1И-1.0</w:t>
            </w:r>
          </w:p>
        </w:tc>
        <w:tc>
          <w:tcPr>
            <w:tcW w:w="407" w:type="pct"/>
            <w:tcBorders>
              <w:top w:val="nil"/>
              <w:left w:val="nil"/>
              <w:bottom w:val="single" w:sz="4" w:space="0" w:color="auto"/>
              <w:right w:val="single" w:sz="4" w:space="0" w:color="auto"/>
            </w:tcBorders>
            <w:shd w:val="clear" w:color="auto" w:fill="auto"/>
            <w:vAlign w:val="center"/>
            <w:hideMark/>
          </w:tcPr>
          <w:p w14:paraId="6B6C8899"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812" w:type="pct"/>
            <w:tcBorders>
              <w:top w:val="nil"/>
              <w:left w:val="nil"/>
              <w:bottom w:val="single" w:sz="4" w:space="0" w:color="auto"/>
              <w:right w:val="single" w:sz="4" w:space="0" w:color="auto"/>
            </w:tcBorders>
            <w:shd w:val="clear" w:color="auto" w:fill="auto"/>
            <w:vAlign w:val="center"/>
            <w:hideMark/>
          </w:tcPr>
          <w:p w14:paraId="3DC13318" w14:textId="22F65319" w:rsidR="00EF237D" w:rsidRPr="00202C19" w:rsidRDefault="00EF237D" w:rsidP="00EF237D">
            <w:pPr>
              <w:autoSpaceDE/>
              <w:autoSpaceDN/>
              <w:spacing w:line="240" w:lineRule="auto"/>
              <w:ind w:firstLine="0"/>
              <w:jc w:val="left"/>
              <w:rPr>
                <w:b/>
                <w:bCs/>
                <w:sz w:val="16"/>
                <w:szCs w:val="16"/>
                <w:lang w:bidi="ar-SA"/>
              </w:rPr>
            </w:pPr>
            <w:r w:rsidRPr="00202C19">
              <w:rPr>
                <w:b/>
                <w:bCs/>
                <w:sz w:val="16"/>
                <w:szCs w:val="16"/>
                <w:lang w:bidi="ar-SA"/>
              </w:rPr>
              <w:t xml:space="preserve">Группа 1. </w:t>
            </w:r>
            <w:r w:rsidRPr="00BD1712">
              <w:rPr>
                <w:b/>
                <w:bCs/>
                <w:sz w:val="16"/>
                <w:szCs w:val="16"/>
                <w:lang w:bidi="ar-SA"/>
              </w:rPr>
              <w:t>Строительство новых объектов системы централизованного теплоснабжения, не связанных с подключением новых потребителей, в том числе строительство новых тепловых сетей</w:t>
            </w:r>
            <w:r>
              <w:rPr>
                <w:b/>
                <w:bCs/>
                <w:sz w:val="16"/>
                <w:szCs w:val="16"/>
                <w:lang w:bidi="ar-SA"/>
              </w:rPr>
              <w:t xml:space="preserve">, в </w:t>
            </w:r>
            <w:proofErr w:type="spellStart"/>
            <w:r>
              <w:rPr>
                <w:b/>
                <w:bCs/>
                <w:sz w:val="16"/>
                <w:szCs w:val="16"/>
                <w:lang w:bidi="ar-SA"/>
              </w:rPr>
              <w:t>т.ч</w:t>
            </w:r>
            <w:proofErr w:type="spellEnd"/>
            <w:r>
              <w:rPr>
                <w:b/>
                <w:bCs/>
                <w:sz w:val="16"/>
                <w:szCs w:val="16"/>
                <w:lang w:bidi="ar-SA"/>
              </w:rPr>
              <w:t>.:</w:t>
            </w:r>
          </w:p>
        </w:tc>
        <w:tc>
          <w:tcPr>
            <w:tcW w:w="543" w:type="pct"/>
            <w:tcBorders>
              <w:top w:val="nil"/>
              <w:left w:val="nil"/>
              <w:bottom w:val="single" w:sz="4" w:space="0" w:color="auto"/>
              <w:right w:val="single" w:sz="4" w:space="0" w:color="auto"/>
            </w:tcBorders>
            <w:shd w:val="clear" w:color="auto" w:fill="auto"/>
            <w:vAlign w:val="center"/>
            <w:hideMark/>
          </w:tcPr>
          <w:p w14:paraId="37D1ED92"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0B93C951" w14:textId="77777777" w:rsidR="00EF237D" w:rsidRPr="00202C19" w:rsidRDefault="00EF237D" w:rsidP="00EF237D">
            <w:pPr>
              <w:autoSpaceDE/>
              <w:autoSpaceDN/>
              <w:spacing w:line="240" w:lineRule="auto"/>
              <w:ind w:left="113" w:right="113" w:firstLine="0"/>
              <w:jc w:val="center"/>
              <w:rPr>
                <w:b/>
                <w:bCs/>
                <w:sz w:val="16"/>
                <w:szCs w:val="16"/>
                <w:lang w:bidi="ar-SA"/>
              </w:rPr>
            </w:pPr>
            <w:r>
              <w:rPr>
                <w:b/>
                <w:bCs/>
                <w:sz w:val="16"/>
                <w:szCs w:val="16"/>
                <w:lang w:bidi="ar-SA"/>
              </w:rPr>
              <w:t>980,00</w:t>
            </w:r>
          </w:p>
        </w:tc>
        <w:tc>
          <w:tcPr>
            <w:tcW w:w="228" w:type="pct"/>
            <w:tcBorders>
              <w:top w:val="nil"/>
              <w:left w:val="nil"/>
              <w:bottom w:val="single" w:sz="4" w:space="0" w:color="auto"/>
              <w:right w:val="single" w:sz="4" w:space="0" w:color="auto"/>
            </w:tcBorders>
            <w:shd w:val="clear" w:color="auto" w:fill="auto"/>
            <w:textDirection w:val="btLr"/>
            <w:vAlign w:val="center"/>
          </w:tcPr>
          <w:p w14:paraId="3F9EE2A5" w14:textId="77777777" w:rsidR="00EF237D" w:rsidRPr="00202C19" w:rsidRDefault="00EF237D" w:rsidP="00EF237D">
            <w:pPr>
              <w:autoSpaceDE/>
              <w:autoSpaceDN/>
              <w:spacing w:line="240" w:lineRule="auto"/>
              <w:ind w:left="113" w:right="113" w:firstLine="0"/>
              <w:jc w:val="center"/>
              <w:rPr>
                <w:b/>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D69B2F3" w14:textId="77777777" w:rsidR="00EF237D" w:rsidRPr="00202C19" w:rsidRDefault="00EF237D" w:rsidP="00EF237D">
            <w:pPr>
              <w:autoSpaceDE/>
              <w:autoSpaceDN/>
              <w:spacing w:line="240" w:lineRule="auto"/>
              <w:ind w:left="113" w:right="113" w:firstLine="0"/>
              <w:jc w:val="center"/>
              <w:rPr>
                <w:b/>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6B02FA67" w14:textId="77777777" w:rsidR="00EF237D" w:rsidRPr="00202C19" w:rsidRDefault="00EF237D" w:rsidP="00EF237D">
            <w:pPr>
              <w:autoSpaceDE/>
              <w:autoSpaceDN/>
              <w:spacing w:line="240" w:lineRule="auto"/>
              <w:ind w:left="113" w:right="113" w:firstLine="0"/>
              <w:jc w:val="center"/>
              <w:rPr>
                <w:b/>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6C4D315C" w14:textId="77777777" w:rsidR="00EF237D" w:rsidRPr="00202C19" w:rsidRDefault="00EF237D" w:rsidP="00EF237D">
            <w:pPr>
              <w:autoSpaceDE/>
              <w:autoSpaceDN/>
              <w:spacing w:line="240" w:lineRule="auto"/>
              <w:ind w:left="113" w:right="113" w:firstLine="0"/>
              <w:jc w:val="center"/>
              <w:rPr>
                <w:b/>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686B7EA5" w14:textId="77777777" w:rsidR="00EF237D" w:rsidRPr="00202C19" w:rsidRDefault="00EF237D" w:rsidP="00EF237D">
            <w:pPr>
              <w:autoSpaceDE/>
              <w:autoSpaceDN/>
              <w:spacing w:line="240" w:lineRule="auto"/>
              <w:ind w:left="113" w:right="113" w:firstLine="0"/>
              <w:jc w:val="center"/>
              <w:rPr>
                <w:b/>
                <w:bCs/>
                <w:sz w:val="16"/>
                <w:szCs w:val="16"/>
                <w:lang w:bidi="ar-SA"/>
              </w:rPr>
            </w:pPr>
            <w:r>
              <w:rPr>
                <w:b/>
                <w:bCs/>
                <w:sz w:val="16"/>
                <w:szCs w:val="16"/>
                <w:lang w:bidi="ar-SA"/>
              </w:rPr>
              <w:t>980,00</w:t>
            </w: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7EE67341"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69E0735B"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62B655E1"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08098131"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6FADF037"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7EE56FC1"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42FD3008"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r>
      <w:tr w:rsidR="00EF237D" w:rsidRPr="00BD1712" w14:paraId="5D625D8B" w14:textId="77777777" w:rsidTr="00EF237D">
        <w:trPr>
          <w:cantSplit/>
          <w:trHeight w:val="238"/>
        </w:trPr>
        <w:tc>
          <w:tcPr>
            <w:tcW w:w="274" w:type="pct"/>
            <w:vMerge w:val="restart"/>
            <w:tcBorders>
              <w:top w:val="nil"/>
              <w:left w:val="single" w:sz="4" w:space="0" w:color="auto"/>
              <w:right w:val="single" w:sz="4" w:space="0" w:color="auto"/>
            </w:tcBorders>
            <w:shd w:val="clear" w:color="auto" w:fill="auto"/>
            <w:vAlign w:val="center"/>
          </w:tcPr>
          <w:p w14:paraId="58BF8EA5" w14:textId="77777777" w:rsidR="00EF237D" w:rsidRPr="00BD1712" w:rsidRDefault="00EF237D" w:rsidP="00EF237D">
            <w:pPr>
              <w:autoSpaceDE/>
              <w:autoSpaceDN/>
              <w:spacing w:line="240" w:lineRule="auto"/>
              <w:ind w:firstLine="0"/>
              <w:jc w:val="center"/>
              <w:rPr>
                <w:bCs/>
                <w:sz w:val="16"/>
                <w:szCs w:val="16"/>
                <w:lang w:bidi="ar-SA"/>
              </w:rPr>
            </w:pPr>
          </w:p>
        </w:tc>
        <w:tc>
          <w:tcPr>
            <w:tcW w:w="407" w:type="pct"/>
            <w:vMerge w:val="restart"/>
            <w:tcBorders>
              <w:top w:val="nil"/>
              <w:left w:val="nil"/>
              <w:right w:val="single" w:sz="4" w:space="0" w:color="auto"/>
            </w:tcBorders>
            <w:shd w:val="clear" w:color="auto" w:fill="auto"/>
            <w:textDirection w:val="btLr"/>
          </w:tcPr>
          <w:p w14:paraId="47D040B5" w14:textId="77777777" w:rsidR="00EF237D" w:rsidRPr="00202C19" w:rsidRDefault="00EF237D" w:rsidP="00EF237D">
            <w:pPr>
              <w:autoSpaceDE/>
              <w:autoSpaceDN/>
              <w:spacing w:line="240" w:lineRule="auto"/>
              <w:ind w:firstLine="0"/>
              <w:jc w:val="center"/>
              <w:rPr>
                <w:b/>
                <w:bCs/>
                <w:sz w:val="16"/>
                <w:szCs w:val="16"/>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nil"/>
              <w:left w:val="nil"/>
              <w:right w:val="single" w:sz="4" w:space="0" w:color="auto"/>
            </w:tcBorders>
            <w:shd w:val="clear" w:color="auto" w:fill="auto"/>
            <w:vAlign w:val="center"/>
          </w:tcPr>
          <w:p w14:paraId="1B4F47C2" w14:textId="77777777" w:rsidR="00EF237D" w:rsidRPr="00BD1712" w:rsidRDefault="00EF237D" w:rsidP="00EF237D">
            <w:pPr>
              <w:autoSpaceDE/>
              <w:autoSpaceDN/>
              <w:spacing w:line="240" w:lineRule="auto"/>
              <w:ind w:firstLine="0"/>
              <w:jc w:val="left"/>
              <w:rPr>
                <w:bCs/>
                <w:sz w:val="16"/>
                <w:szCs w:val="16"/>
                <w:lang w:bidi="ar-SA"/>
              </w:rPr>
            </w:pPr>
            <w:r w:rsidRPr="00BD1712">
              <w:rPr>
                <w:bCs/>
                <w:sz w:val="16"/>
                <w:szCs w:val="16"/>
                <w:lang w:bidi="ar-SA"/>
              </w:rPr>
              <w:t>Строительство узла подкисления сырой воды</w:t>
            </w:r>
          </w:p>
        </w:tc>
        <w:tc>
          <w:tcPr>
            <w:tcW w:w="543" w:type="pct"/>
            <w:tcBorders>
              <w:top w:val="nil"/>
              <w:left w:val="nil"/>
              <w:bottom w:val="single" w:sz="4" w:space="0" w:color="auto"/>
              <w:right w:val="single" w:sz="4" w:space="0" w:color="auto"/>
            </w:tcBorders>
            <w:shd w:val="clear" w:color="auto" w:fill="auto"/>
            <w:vAlign w:val="center"/>
          </w:tcPr>
          <w:p w14:paraId="4B809573" w14:textId="77777777" w:rsidR="00EF237D" w:rsidRPr="00BD1712" w:rsidRDefault="00EF237D" w:rsidP="00EF237D">
            <w:pPr>
              <w:autoSpaceDE/>
              <w:autoSpaceDN/>
              <w:spacing w:line="240" w:lineRule="auto"/>
              <w:ind w:firstLine="0"/>
              <w:jc w:val="center"/>
              <w:rPr>
                <w:bCs/>
                <w:sz w:val="16"/>
                <w:szCs w:val="16"/>
                <w:lang w:bidi="ar-SA"/>
              </w:rPr>
            </w:pPr>
            <w:r w:rsidRPr="00BD1712">
              <w:rPr>
                <w:bCs/>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nil"/>
              <w:left w:val="nil"/>
              <w:right w:val="single" w:sz="4" w:space="0" w:color="auto"/>
            </w:tcBorders>
            <w:shd w:val="clear" w:color="auto" w:fill="auto"/>
            <w:textDirection w:val="btLr"/>
            <w:vAlign w:val="center"/>
          </w:tcPr>
          <w:p w14:paraId="1EF22A8E" w14:textId="77777777" w:rsidR="00EF237D" w:rsidRPr="00BD1712" w:rsidRDefault="00EF237D" w:rsidP="00EF237D">
            <w:pPr>
              <w:autoSpaceDE/>
              <w:autoSpaceDN/>
              <w:spacing w:line="240" w:lineRule="auto"/>
              <w:ind w:left="113" w:right="113" w:firstLine="0"/>
              <w:jc w:val="center"/>
              <w:rPr>
                <w:bCs/>
                <w:sz w:val="16"/>
                <w:szCs w:val="16"/>
                <w:lang w:bidi="ar-SA"/>
              </w:rPr>
            </w:pPr>
            <w:r>
              <w:rPr>
                <w:bCs/>
                <w:sz w:val="16"/>
                <w:szCs w:val="16"/>
                <w:lang w:bidi="ar-SA"/>
              </w:rPr>
              <w:t>980,00</w:t>
            </w:r>
          </w:p>
        </w:tc>
        <w:tc>
          <w:tcPr>
            <w:tcW w:w="228" w:type="pct"/>
            <w:vMerge w:val="restart"/>
            <w:tcBorders>
              <w:top w:val="nil"/>
              <w:left w:val="nil"/>
              <w:right w:val="single" w:sz="4" w:space="0" w:color="auto"/>
            </w:tcBorders>
            <w:shd w:val="clear" w:color="auto" w:fill="auto"/>
            <w:textDirection w:val="btLr"/>
            <w:vAlign w:val="center"/>
          </w:tcPr>
          <w:p w14:paraId="4B5751E4"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6FED7C87"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04CF4C0B"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1FA5055C"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18CB5937" w14:textId="77777777" w:rsidR="00EF237D" w:rsidRPr="00BD1712" w:rsidRDefault="00EF237D" w:rsidP="00EF237D">
            <w:pPr>
              <w:autoSpaceDE/>
              <w:autoSpaceDN/>
              <w:spacing w:line="240" w:lineRule="auto"/>
              <w:ind w:left="113" w:right="113" w:firstLine="0"/>
              <w:jc w:val="center"/>
              <w:rPr>
                <w:bCs/>
                <w:sz w:val="16"/>
                <w:szCs w:val="16"/>
                <w:lang w:bidi="ar-SA"/>
              </w:rPr>
            </w:pPr>
            <w:r>
              <w:rPr>
                <w:bCs/>
                <w:sz w:val="16"/>
                <w:szCs w:val="16"/>
                <w:lang w:bidi="ar-SA"/>
              </w:rPr>
              <w:t>549,77</w:t>
            </w:r>
          </w:p>
        </w:tc>
        <w:tc>
          <w:tcPr>
            <w:tcW w:w="228" w:type="pct"/>
            <w:tcBorders>
              <w:top w:val="nil"/>
              <w:left w:val="nil"/>
              <w:bottom w:val="single" w:sz="4" w:space="0" w:color="auto"/>
              <w:right w:val="single" w:sz="4" w:space="0" w:color="auto"/>
            </w:tcBorders>
            <w:shd w:val="clear" w:color="auto" w:fill="auto"/>
            <w:textDirection w:val="btLr"/>
            <w:vAlign w:val="center"/>
          </w:tcPr>
          <w:p w14:paraId="4C2A4EB3"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0E19F9F4"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1596BFB7" w14:textId="77777777" w:rsidR="00EF237D" w:rsidRPr="00BD1712" w:rsidRDefault="00EF237D" w:rsidP="00EF237D">
            <w:pPr>
              <w:autoSpaceDE/>
              <w:autoSpaceDN/>
              <w:spacing w:line="240" w:lineRule="auto"/>
              <w:ind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53457A30" w14:textId="77777777" w:rsidR="00EF237D" w:rsidRPr="00BD1712" w:rsidRDefault="00EF237D" w:rsidP="00EF237D">
            <w:pPr>
              <w:autoSpaceDE/>
              <w:autoSpaceDN/>
              <w:spacing w:line="240" w:lineRule="auto"/>
              <w:ind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2B6D71CF" w14:textId="77777777" w:rsidR="00EF237D" w:rsidRPr="00BD1712" w:rsidRDefault="00EF237D" w:rsidP="00EF237D">
            <w:pPr>
              <w:autoSpaceDE/>
              <w:autoSpaceDN/>
              <w:spacing w:line="240" w:lineRule="auto"/>
              <w:ind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20B3DB08" w14:textId="77777777" w:rsidR="00EF237D" w:rsidRPr="00BD1712" w:rsidRDefault="00EF237D" w:rsidP="00EF237D">
            <w:pPr>
              <w:autoSpaceDE/>
              <w:autoSpaceDN/>
              <w:spacing w:line="240" w:lineRule="auto"/>
              <w:ind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2EE68AAA" w14:textId="77777777" w:rsidR="00EF237D" w:rsidRPr="00BD1712" w:rsidRDefault="00EF237D" w:rsidP="00EF237D">
            <w:pPr>
              <w:autoSpaceDE/>
              <w:autoSpaceDN/>
              <w:spacing w:line="240" w:lineRule="auto"/>
              <w:ind w:firstLine="0"/>
              <w:jc w:val="center"/>
              <w:rPr>
                <w:bCs/>
                <w:sz w:val="16"/>
                <w:szCs w:val="16"/>
                <w:lang w:bidi="ar-SA"/>
              </w:rPr>
            </w:pPr>
          </w:p>
        </w:tc>
      </w:tr>
      <w:tr w:rsidR="00EF237D" w:rsidRPr="00BD1712" w14:paraId="089EAB23" w14:textId="77777777" w:rsidTr="00EF237D">
        <w:trPr>
          <w:cantSplit/>
          <w:trHeight w:val="918"/>
        </w:trPr>
        <w:tc>
          <w:tcPr>
            <w:tcW w:w="274" w:type="pct"/>
            <w:vMerge/>
            <w:tcBorders>
              <w:left w:val="single" w:sz="4" w:space="0" w:color="auto"/>
              <w:bottom w:val="single" w:sz="4" w:space="0" w:color="auto"/>
              <w:right w:val="single" w:sz="4" w:space="0" w:color="auto"/>
            </w:tcBorders>
            <w:shd w:val="clear" w:color="auto" w:fill="auto"/>
            <w:vAlign w:val="center"/>
          </w:tcPr>
          <w:p w14:paraId="21AB89C5" w14:textId="77777777" w:rsidR="00EF237D" w:rsidRPr="00BD1712" w:rsidRDefault="00EF237D" w:rsidP="00EF237D">
            <w:pPr>
              <w:autoSpaceDE/>
              <w:autoSpaceDN/>
              <w:spacing w:line="240" w:lineRule="auto"/>
              <w:ind w:firstLine="0"/>
              <w:jc w:val="center"/>
              <w:rPr>
                <w:bCs/>
                <w:sz w:val="16"/>
                <w:szCs w:val="16"/>
                <w:lang w:bidi="ar-SA"/>
              </w:rPr>
            </w:pPr>
          </w:p>
        </w:tc>
        <w:tc>
          <w:tcPr>
            <w:tcW w:w="407" w:type="pct"/>
            <w:vMerge/>
            <w:tcBorders>
              <w:left w:val="nil"/>
              <w:bottom w:val="single" w:sz="4" w:space="0" w:color="auto"/>
              <w:right w:val="single" w:sz="4" w:space="0" w:color="auto"/>
            </w:tcBorders>
            <w:shd w:val="clear" w:color="auto" w:fill="auto"/>
            <w:vAlign w:val="center"/>
          </w:tcPr>
          <w:p w14:paraId="4CD11019" w14:textId="77777777" w:rsidR="00EF237D" w:rsidRPr="00BD1712" w:rsidRDefault="00EF237D" w:rsidP="00EF237D">
            <w:pPr>
              <w:autoSpaceDE/>
              <w:autoSpaceDN/>
              <w:spacing w:line="240" w:lineRule="auto"/>
              <w:ind w:firstLine="0"/>
              <w:jc w:val="center"/>
              <w:rPr>
                <w:bCs/>
                <w:sz w:val="16"/>
                <w:szCs w:val="16"/>
                <w:lang w:bidi="ar-SA"/>
              </w:rPr>
            </w:pPr>
          </w:p>
        </w:tc>
        <w:tc>
          <w:tcPr>
            <w:tcW w:w="812" w:type="pct"/>
            <w:vMerge/>
            <w:tcBorders>
              <w:left w:val="nil"/>
              <w:bottom w:val="single" w:sz="4" w:space="0" w:color="auto"/>
              <w:right w:val="single" w:sz="4" w:space="0" w:color="auto"/>
            </w:tcBorders>
            <w:shd w:val="clear" w:color="auto" w:fill="auto"/>
            <w:vAlign w:val="center"/>
          </w:tcPr>
          <w:p w14:paraId="0B637E81" w14:textId="77777777" w:rsidR="00EF237D" w:rsidRPr="00BD1712" w:rsidRDefault="00EF237D" w:rsidP="00EF237D">
            <w:pPr>
              <w:autoSpaceDE/>
              <w:autoSpaceDN/>
              <w:spacing w:line="240" w:lineRule="auto"/>
              <w:ind w:firstLine="0"/>
              <w:jc w:val="left"/>
              <w:rPr>
                <w:bCs/>
                <w:sz w:val="16"/>
                <w:szCs w:val="16"/>
                <w:lang w:bidi="ar-SA"/>
              </w:rPr>
            </w:pPr>
          </w:p>
        </w:tc>
        <w:tc>
          <w:tcPr>
            <w:tcW w:w="543" w:type="pct"/>
            <w:tcBorders>
              <w:top w:val="nil"/>
              <w:left w:val="nil"/>
              <w:bottom w:val="single" w:sz="4" w:space="0" w:color="auto"/>
              <w:right w:val="single" w:sz="4" w:space="0" w:color="auto"/>
            </w:tcBorders>
            <w:shd w:val="clear" w:color="auto" w:fill="auto"/>
            <w:vAlign w:val="center"/>
          </w:tcPr>
          <w:p w14:paraId="02F8D22A" w14:textId="77777777" w:rsidR="00EF237D" w:rsidRPr="00BD1712" w:rsidRDefault="00EF237D" w:rsidP="00EF237D">
            <w:pPr>
              <w:autoSpaceDE/>
              <w:autoSpaceDN/>
              <w:spacing w:line="240" w:lineRule="auto"/>
              <w:ind w:firstLine="0"/>
              <w:jc w:val="center"/>
              <w:rPr>
                <w:bCs/>
                <w:sz w:val="16"/>
                <w:szCs w:val="16"/>
                <w:lang w:bidi="ar-SA"/>
              </w:rPr>
            </w:pPr>
            <w:r w:rsidRPr="00BD1712">
              <w:rPr>
                <w:bCs/>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1EA34AAF"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7974E29B"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14264CA5"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1C5724FE"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5632EFF3"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B2C28A5" w14:textId="77777777" w:rsidR="00EF237D" w:rsidRPr="00BD1712" w:rsidRDefault="00EF237D" w:rsidP="00EF237D">
            <w:pPr>
              <w:autoSpaceDE/>
              <w:autoSpaceDN/>
              <w:spacing w:line="240" w:lineRule="auto"/>
              <w:ind w:left="113" w:right="113" w:firstLine="0"/>
              <w:jc w:val="center"/>
              <w:rPr>
                <w:bCs/>
                <w:sz w:val="16"/>
                <w:szCs w:val="16"/>
                <w:lang w:bidi="ar-SA"/>
              </w:rPr>
            </w:pPr>
            <w:r>
              <w:rPr>
                <w:bCs/>
                <w:sz w:val="16"/>
                <w:szCs w:val="16"/>
                <w:lang w:bidi="ar-SA"/>
              </w:rPr>
              <w:t>430,23</w:t>
            </w:r>
          </w:p>
        </w:tc>
        <w:tc>
          <w:tcPr>
            <w:tcW w:w="228" w:type="pct"/>
            <w:tcBorders>
              <w:top w:val="nil"/>
              <w:left w:val="nil"/>
              <w:bottom w:val="single" w:sz="4" w:space="0" w:color="auto"/>
              <w:right w:val="single" w:sz="4" w:space="0" w:color="auto"/>
            </w:tcBorders>
            <w:shd w:val="clear" w:color="auto" w:fill="auto"/>
            <w:textDirection w:val="btLr"/>
            <w:vAlign w:val="center"/>
          </w:tcPr>
          <w:p w14:paraId="68204D4E"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3A42A3D8" w14:textId="77777777" w:rsidR="00EF237D" w:rsidRPr="00BD1712" w:rsidRDefault="00EF237D" w:rsidP="00EF237D">
            <w:pPr>
              <w:autoSpaceDE/>
              <w:autoSpaceDN/>
              <w:spacing w:line="240" w:lineRule="auto"/>
              <w:ind w:left="113" w:right="113"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29946EA3" w14:textId="77777777" w:rsidR="00EF237D" w:rsidRPr="00BD1712" w:rsidRDefault="00EF237D" w:rsidP="00EF237D">
            <w:pPr>
              <w:autoSpaceDE/>
              <w:autoSpaceDN/>
              <w:spacing w:line="240" w:lineRule="auto"/>
              <w:ind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3E651C89" w14:textId="77777777" w:rsidR="00EF237D" w:rsidRPr="00BD1712" w:rsidRDefault="00EF237D" w:rsidP="00EF237D">
            <w:pPr>
              <w:autoSpaceDE/>
              <w:autoSpaceDN/>
              <w:spacing w:line="240" w:lineRule="auto"/>
              <w:ind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48048BE3" w14:textId="77777777" w:rsidR="00EF237D" w:rsidRPr="00BD1712" w:rsidRDefault="00EF237D" w:rsidP="00EF237D">
            <w:pPr>
              <w:autoSpaceDE/>
              <w:autoSpaceDN/>
              <w:spacing w:line="240" w:lineRule="auto"/>
              <w:ind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71774E51" w14:textId="77777777" w:rsidR="00EF237D" w:rsidRPr="00BD1712" w:rsidRDefault="00EF237D" w:rsidP="00EF237D">
            <w:pPr>
              <w:autoSpaceDE/>
              <w:autoSpaceDN/>
              <w:spacing w:line="240" w:lineRule="auto"/>
              <w:ind w:firstLine="0"/>
              <w:jc w:val="center"/>
              <w:rPr>
                <w:bCs/>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090464E0" w14:textId="77777777" w:rsidR="00EF237D" w:rsidRPr="00BD1712" w:rsidRDefault="00EF237D" w:rsidP="00EF237D">
            <w:pPr>
              <w:autoSpaceDE/>
              <w:autoSpaceDN/>
              <w:spacing w:line="240" w:lineRule="auto"/>
              <w:ind w:firstLine="0"/>
              <w:jc w:val="center"/>
              <w:rPr>
                <w:bCs/>
                <w:sz w:val="16"/>
                <w:szCs w:val="16"/>
                <w:lang w:bidi="ar-SA"/>
              </w:rPr>
            </w:pPr>
          </w:p>
        </w:tc>
      </w:tr>
      <w:tr w:rsidR="00EF237D" w:rsidRPr="00202C19" w14:paraId="04758922" w14:textId="77777777" w:rsidTr="00EF237D">
        <w:trPr>
          <w:cantSplit/>
          <w:trHeight w:val="238"/>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A181550"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1И-2.0</w:t>
            </w:r>
          </w:p>
        </w:tc>
        <w:tc>
          <w:tcPr>
            <w:tcW w:w="407" w:type="pct"/>
            <w:tcBorders>
              <w:top w:val="nil"/>
              <w:left w:val="nil"/>
              <w:bottom w:val="single" w:sz="4" w:space="0" w:color="auto"/>
              <w:right w:val="single" w:sz="4" w:space="0" w:color="auto"/>
            </w:tcBorders>
            <w:shd w:val="clear" w:color="auto" w:fill="auto"/>
            <w:vAlign w:val="center"/>
            <w:hideMark/>
          </w:tcPr>
          <w:p w14:paraId="18F66F5D"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812" w:type="pct"/>
            <w:tcBorders>
              <w:top w:val="nil"/>
              <w:left w:val="nil"/>
              <w:bottom w:val="single" w:sz="4" w:space="0" w:color="auto"/>
              <w:right w:val="single" w:sz="4" w:space="0" w:color="auto"/>
            </w:tcBorders>
            <w:shd w:val="clear" w:color="auto" w:fill="auto"/>
            <w:vAlign w:val="center"/>
            <w:hideMark/>
          </w:tcPr>
          <w:p w14:paraId="411AF955" w14:textId="77777777" w:rsidR="00EF237D" w:rsidRPr="00202C19" w:rsidRDefault="00EF237D" w:rsidP="00EF237D">
            <w:pPr>
              <w:autoSpaceDE/>
              <w:autoSpaceDN/>
              <w:spacing w:line="240" w:lineRule="auto"/>
              <w:ind w:firstLine="0"/>
              <w:jc w:val="left"/>
              <w:rPr>
                <w:b/>
                <w:bCs/>
                <w:sz w:val="16"/>
                <w:szCs w:val="16"/>
                <w:lang w:bidi="ar-SA"/>
              </w:rPr>
            </w:pPr>
            <w:r w:rsidRPr="00202C19">
              <w:rPr>
                <w:b/>
                <w:bCs/>
                <w:sz w:val="16"/>
                <w:szCs w:val="16"/>
                <w:lang w:bidi="ar-SA"/>
              </w:rPr>
              <w:t xml:space="preserve">Группа 2.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 в </w:t>
            </w:r>
            <w:proofErr w:type="spellStart"/>
            <w:r w:rsidRPr="00202C19">
              <w:rPr>
                <w:b/>
                <w:bCs/>
                <w:sz w:val="16"/>
                <w:szCs w:val="16"/>
                <w:lang w:bidi="ar-SA"/>
              </w:rPr>
              <w:t>т.ч</w:t>
            </w:r>
            <w:proofErr w:type="spellEnd"/>
            <w:r w:rsidRPr="00202C19">
              <w:rPr>
                <w:b/>
                <w:bCs/>
                <w:sz w:val="16"/>
                <w:szCs w:val="16"/>
                <w:lang w:bidi="ar-SA"/>
              </w:rPr>
              <w:t>.:</w:t>
            </w:r>
          </w:p>
        </w:tc>
        <w:tc>
          <w:tcPr>
            <w:tcW w:w="543" w:type="pct"/>
            <w:tcBorders>
              <w:top w:val="nil"/>
              <w:left w:val="nil"/>
              <w:bottom w:val="single" w:sz="4" w:space="0" w:color="auto"/>
              <w:right w:val="single" w:sz="4" w:space="0" w:color="auto"/>
            </w:tcBorders>
            <w:shd w:val="clear" w:color="auto" w:fill="auto"/>
            <w:vAlign w:val="center"/>
            <w:hideMark/>
          </w:tcPr>
          <w:p w14:paraId="42DC14B6"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10135400" w14:textId="421A6A60" w:rsidR="00EF237D" w:rsidRPr="00202C19" w:rsidRDefault="00EF237D" w:rsidP="00324119">
            <w:pPr>
              <w:autoSpaceDE/>
              <w:autoSpaceDN/>
              <w:spacing w:line="240" w:lineRule="auto"/>
              <w:ind w:left="113" w:right="113" w:firstLine="0"/>
              <w:jc w:val="center"/>
              <w:rPr>
                <w:b/>
                <w:bCs/>
                <w:sz w:val="16"/>
                <w:szCs w:val="16"/>
                <w:lang w:bidi="ar-SA"/>
              </w:rPr>
            </w:pPr>
            <w:r>
              <w:rPr>
                <w:b/>
                <w:bCs/>
                <w:sz w:val="16"/>
                <w:szCs w:val="16"/>
                <w:lang w:bidi="ar-SA"/>
              </w:rPr>
              <w:t>7</w:t>
            </w:r>
            <w:r w:rsidR="00324119">
              <w:rPr>
                <w:b/>
                <w:bCs/>
                <w:sz w:val="16"/>
                <w:szCs w:val="16"/>
                <w:lang w:bidi="ar-SA"/>
              </w:rPr>
              <w:t>54 485,74</w:t>
            </w:r>
          </w:p>
        </w:tc>
        <w:tc>
          <w:tcPr>
            <w:tcW w:w="228" w:type="pct"/>
            <w:tcBorders>
              <w:top w:val="nil"/>
              <w:left w:val="nil"/>
              <w:bottom w:val="single" w:sz="4" w:space="0" w:color="auto"/>
              <w:right w:val="single" w:sz="4" w:space="0" w:color="auto"/>
            </w:tcBorders>
            <w:shd w:val="clear" w:color="auto" w:fill="auto"/>
            <w:textDirection w:val="btLr"/>
            <w:vAlign w:val="center"/>
          </w:tcPr>
          <w:p w14:paraId="508A3B39" w14:textId="77777777" w:rsidR="00EF237D" w:rsidRPr="00202C19" w:rsidRDefault="00EF237D" w:rsidP="00EF237D">
            <w:pPr>
              <w:autoSpaceDE/>
              <w:autoSpaceDN/>
              <w:spacing w:line="240" w:lineRule="auto"/>
              <w:ind w:left="113" w:right="113" w:firstLine="0"/>
              <w:jc w:val="center"/>
              <w:rPr>
                <w:b/>
                <w:bCs/>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620ECE86" w14:textId="0A6FB128" w:rsidR="00EF237D" w:rsidRPr="00202C19" w:rsidRDefault="00EF237D" w:rsidP="00EF237D">
            <w:pPr>
              <w:autoSpaceDE/>
              <w:autoSpaceDN/>
              <w:spacing w:line="240" w:lineRule="auto"/>
              <w:ind w:left="113" w:right="113" w:firstLine="0"/>
              <w:jc w:val="center"/>
              <w:rPr>
                <w:b/>
                <w:bCs/>
                <w:sz w:val="16"/>
                <w:szCs w:val="16"/>
                <w:lang w:bidi="ar-SA"/>
              </w:rPr>
            </w:pPr>
            <w:r>
              <w:rPr>
                <w:b/>
                <w:bCs/>
                <w:sz w:val="16"/>
                <w:szCs w:val="16"/>
                <w:lang w:bidi="ar-SA"/>
              </w:rPr>
              <w:t>7 546,65</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6D15DC32" w14:textId="79EBFB8F"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7AAD4B1E" w14:textId="6D1E8758" w:rsidR="00EF237D" w:rsidRPr="00202C19" w:rsidRDefault="00EF237D" w:rsidP="00924EBC">
            <w:pPr>
              <w:autoSpaceDE/>
              <w:autoSpaceDN/>
              <w:spacing w:line="240" w:lineRule="auto"/>
              <w:ind w:left="113" w:right="113" w:firstLine="0"/>
              <w:jc w:val="center"/>
              <w:rPr>
                <w:b/>
                <w:bCs/>
                <w:sz w:val="16"/>
                <w:szCs w:val="16"/>
                <w:lang w:bidi="ar-SA"/>
              </w:rPr>
            </w:pPr>
            <w:r>
              <w:rPr>
                <w:b/>
                <w:bCs/>
                <w:sz w:val="16"/>
                <w:szCs w:val="16"/>
                <w:lang w:bidi="ar-SA"/>
              </w:rPr>
              <w:t>1</w:t>
            </w:r>
            <w:r w:rsidR="00924EBC">
              <w:rPr>
                <w:b/>
                <w:bCs/>
                <w:sz w:val="16"/>
                <w:szCs w:val="16"/>
                <w:lang w:bidi="ar-SA"/>
              </w:rPr>
              <w:t>87 586,20</w:t>
            </w: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6527BFE6" w14:textId="45F25D63" w:rsidR="00EF237D" w:rsidRPr="00202C19" w:rsidRDefault="00924EBC" w:rsidP="00324119">
            <w:pPr>
              <w:autoSpaceDE/>
              <w:autoSpaceDN/>
              <w:spacing w:line="240" w:lineRule="auto"/>
              <w:ind w:left="113" w:right="113" w:firstLine="0"/>
              <w:jc w:val="center"/>
              <w:rPr>
                <w:b/>
                <w:bCs/>
                <w:sz w:val="16"/>
                <w:szCs w:val="16"/>
                <w:lang w:bidi="ar-SA"/>
              </w:rPr>
            </w:pPr>
            <w:r>
              <w:rPr>
                <w:b/>
                <w:bCs/>
                <w:sz w:val="16"/>
                <w:szCs w:val="16"/>
                <w:lang w:bidi="ar-SA"/>
              </w:rPr>
              <w:t>31</w:t>
            </w:r>
            <w:r w:rsidR="00324119">
              <w:rPr>
                <w:b/>
                <w:bCs/>
                <w:sz w:val="16"/>
                <w:szCs w:val="16"/>
                <w:lang w:bidi="ar-SA"/>
              </w:rPr>
              <w:t>9 997,66</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40F9BA17" w14:textId="7DF57A39" w:rsidR="00EF237D" w:rsidRPr="00202C19" w:rsidRDefault="00EF237D" w:rsidP="00EF237D">
            <w:pPr>
              <w:autoSpaceDE/>
              <w:autoSpaceDN/>
              <w:spacing w:line="240" w:lineRule="auto"/>
              <w:ind w:left="113" w:right="113" w:firstLine="0"/>
              <w:jc w:val="center"/>
              <w:rPr>
                <w:b/>
                <w:bCs/>
                <w:sz w:val="16"/>
                <w:szCs w:val="16"/>
                <w:lang w:bidi="ar-SA"/>
              </w:rPr>
            </w:pPr>
            <w:r>
              <w:rPr>
                <w:b/>
                <w:bCs/>
                <w:sz w:val="16"/>
                <w:szCs w:val="16"/>
                <w:lang w:bidi="ar-SA"/>
              </w:rPr>
              <w:t>239 355,23</w:t>
            </w: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4764CE89" w14:textId="77777777" w:rsidR="00EF237D" w:rsidRPr="00202C19" w:rsidRDefault="00EF237D" w:rsidP="00EF237D">
            <w:pPr>
              <w:autoSpaceDE/>
              <w:autoSpaceDN/>
              <w:spacing w:line="240" w:lineRule="auto"/>
              <w:ind w:left="113" w:right="113"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015430DF"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15E378FC"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52A52833"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25040AE7"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2722FDF6" w14:textId="77777777" w:rsidR="00EF237D" w:rsidRPr="00202C19" w:rsidRDefault="00EF237D" w:rsidP="00EF237D">
            <w:pPr>
              <w:autoSpaceDE/>
              <w:autoSpaceDN/>
              <w:spacing w:line="240" w:lineRule="auto"/>
              <w:ind w:firstLine="0"/>
              <w:jc w:val="center"/>
              <w:rPr>
                <w:b/>
                <w:bCs/>
                <w:sz w:val="16"/>
                <w:szCs w:val="16"/>
                <w:lang w:bidi="ar-SA"/>
              </w:rPr>
            </w:pPr>
            <w:r w:rsidRPr="00202C19">
              <w:rPr>
                <w:b/>
                <w:bCs/>
                <w:sz w:val="16"/>
                <w:szCs w:val="16"/>
                <w:lang w:bidi="ar-SA"/>
              </w:rPr>
              <w:t> </w:t>
            </w:r>
          </w:p>
        </w:tc>
      </w:tr>
      <w:tr w:rsidR="00EF237D" w:rsidRPr="00202C19" w14:paraId="6C93AFD9" w14:textId="77777777" w:rsidTr="00EF237D">
        <w:trPr>
          <w:cantSplit/>
          <w:trHeight w:val="976"/>
        </w:trPr>
        <w:tc>
          <w:tcPr>
            <w:tcW w:w="274" w:type="pct"/>
            <w:tcBorders>
              <w:top w:val="nil"/>
              <w:left w:val="single" w:sz="4" w:space="0" w:color="auto"/>
              <w:bottom w:val="single" w:sz="4" w:space="0" w:color="auto"/>
              <w:right w:val="single" w:sz="4" w:space="0" w:color="auto"/>
            </w:tcBorders>
            <w:shd w:val="clear" w:color="auto" w:fill="auto"/>
            <w:vAlign w:val="center"/>
          </w:tcPr>
          <w:p w14:paraId="2C1A8AC2"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1И-</w:t>
            </w:r>
            <w:r>
              <w:rPr>
                <w:sz w:val="16"/>
                <w:szCs w:val="16"/>
                <w:lang w:bidi="ar-SA"/>
              </w:rPr>
              <w:t>2</w:t>
            </w:r>
            <w:r w:rsidRPr="00202C19">
              <w:rPr>
                <w:sz w:val="16"/>
                <w:szCs w:val="16"/>
                <w:lang w:bidi="ar-SA"/>
              </w:rPr>
              <w:t>.2</w:t>
            </w:r>
          </w:p>
        </w:tc>
        <w:tc>
          <w:tcPr>
            <w:tcW w:w="407" w:type="pct"/>
            <w:tcBorders>
              <w:top w:val="nil"/>
              <w:left w:val="nil"/>
              <w:bottom w:val="single" w:sz="4" w:space="0" w:color="auto"/>
              <w:right w:val="single" w:sz="4" w:space="0" w:color="auto"/>
            </w:tcBorders>
            <w:shd w:val="clear" w:color="auto" w:fill="auto"/>
            <w:textDirection w:val="btLr"/>
          </w:tcPr>
          <w:p w14:paraId="114A112B"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tcBorders>
              <w:top w:val="nil"/>
              <w:left w:val="nil"/>
              <w:bottom w:val="single" w:sz="4" w:space="0" w:color="auto"/>
              <w:right w:val="single" w:sz="4" w:space="0" w:color="auto"/>
            </w:tcBorders>
            <w:shd w:val="clear" w:color="auto" w:fill="auto"/>
          </w:tcPr>
          <w:p w14:paraId="6181462E"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Модернизации САУ газовой турбины SGT-600</w:t>
            </w:r>
          </w:p>
        </w:tc>
        <w:tc>
          <w:tcPr>
            <w:tcW w:w="543" w:type="pct"/>
            <w:tcBorders>
              <w:top w:val="nil"/>
              <w:left w:val="nil"/>
              <w:bottom w:val="single" w:sz="4" w:space="0" w:color="auto"/>
              <w:right w:val="single" w:sz="4" w:space="0" w:color="auto"/>
            </w:tcBorders>
            <w:shd w:val="clear" w:color="auto" w:fill="auto"/>
            <w:vAlign w:val="center"/>
          </w:tcPr>
          <w:p w14:paraId="376E4F51"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Амортизационные отчисления</w:t>
            </w:r>
          </w:p>
        </w:tc>
        <w:tc>
          <w:tcPr>
            <w:tcW w:w="228" w:type="pct"/>
            <w:tcBorders>
              <w:top w:val="nil"/>
              <w:left w:val="nil"/>
              <w:bottom w:val="single" w:sz="4" w:space="0" w:color="auto"/>
              <w:right w:val="single" w:sz="4" w:space="0" w:color="auto"/>
            </w:tcBorders>
            <w:shd w:val="clear" w:color="auto" w:fill="auto"/>
            <w:textDirection w:val="btLr"/>
            <w:vAlign w:val="center"/>
          </w:tcPr>
          <w:p w14:paraId="1DE5B2E4" w14:textId="4D5EE60D" w:rsidR="00EF237D" w:rsidRPr="00A74E19" w:rsidRDefault="00924EBC" w:rsidP="00EF237D">
            <w:pPr>
              <w:autoSpaceDE/>
              <w:autoSpaceDN/>
              <w:spacing w:line="240" w:lineRule="auto"/>
              <w:ind w:left="-71" w:right="-69" w:firstLine="0"/>
              <w:jc w:val="center"/>
              <w:rPr>
                <w:sz w:val="16"/>
              </w:rPr>
            </w:pPr>
            <w:r>
              <w:rPr>
                <w:sz w:val="16"/>
                <w:szCs w:val="16"/>
                <w:lang w:bidi="ar-SA"/>
              </w:rPr>
              <w:t>58906,72</w:t>
            </w:r>
          </w:p>
        </w:tc>
        <w:tc>
          <w:tcPr>
            <w:tcW w:w="228" w:type="pct"/>
            <w:tcBorders>
              <w:top w:val="nil"/>
              <w:left w:val="nil"/>
              <w:bottom w:val="single" w:sz="4" w:space="0" w:color="auto"/>
              <w:right w:val="single" w:sz="4" w:space="0" w:color="auto"/>
            </w:tcBorders>
            <w:shd w:val="clear" w:color="auto" w:fill="auto"/>
            <w:textDirection w:val="btLr"/>
            <w:vAlign w:val="center"/>
          </w:tcPr>
          <w:p w14:paraId="100C8DD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CAAA070" w14:textId="77777777" w:rsidR="00EF237D" w:rsidRPr="00202C19" w:rsidRDefault="00EF237D" w:rsidP="00EF237D">
            <w:pPr>
              <w:autoSpaceDE/>
              <w:autoSpaceDN/>
              <w:spacing w:line="240" w:lineRule="auto"/>
              <w:ind w:left="113"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8D9C406" w14:textId="4CAC589D" w:rsidR="00EF237D" w:rsidRPr="00202C19" w:rsidRDefault="00EF237D" w:rsidP="00EF237D">
            <w:pPr>
              <w:autoSpaceDE/>
              <w:autoSpaceDN/>
              <w:spacing w:line="240" w:lineRule="auto"/>
              <w:ind w:left="-83"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65420420" w14:textId="77777777" w:rsidR="00EF237D" w:rsidRPr="00202C19" w:rsidRDefault="00001104" w:rsidP="00EF237D">
            <w:pPr>
              <w:autoSpaceDE/>
              <w:autoSpaceDN/>
              <w:spacing w:line="240" w:lineRule="auto"/>
              <w:ind w:left="-83" w:right="-69" w:firstLine="0"/>
              <w:jc w:val="center"/>
              <w:rPr>
                <w:sz w:val="16"/>
                <w:szCs w:val="16"/>
                <w:lang w:bidi="ar-SA"/>
              </w:rPr>
            </w:pPr>
            <w:r>
              <w:rPr>
                <w:sz w:val="16"/>
                <w:szCs w:val="16"/>
                <w:lang w:bidi="ar-SA"/>
              </w:rPr>
              <w:t>15 108,22</w:t>
            </w:r>
          </w:p>
        </w:tc>
        <w:tc>
          <w:tcPr>
            <w:tcW w:w="228" w:type="pct"/>
            <w:tcBorders>
              <w:top w:val="nil"/>
              <w:left w:val="nil"/>
              <w:bottom w:val="single" w:sz="4" w:space="0" w:color="auto"/>
              <w:right w:val="single" w:sz="4" w:space="0" w:color="auto"/>
            </w:tcBorders>
            <w:shd w:val="clear" w:color="auto" w:fill="auto"/>
            <w:textDirection w:val="btLr"/>
            <w:vAlign w:val="center"/>
          </w:tcPr>
          <w:p w14:paraId="30A539AF" w14:textId="77777777" w:rsidR="00EF237D" w:rsidRPr="00202C19" w:rsidRDefault="002524E4" w:rsidP="00EF237D">
            <w:pPr>
              <w:autoSpaceDE/>
              <w:autoSpaceDN/>
              <w:spacing w:line="240" w:lineRule="auto"/>
              <w:ind w:left="-83" w:right="-69" w:firstLine="0"/>
              <w:jc w:val="center"/>
              <w:rPr>
                <w:sz w:val="16"/>
                <w:szCs w:val="16"/>
                <w:lang w:bidi="ar-SA"/>
              </w:rPr>
            </w:pPr>
            <w:r>
              <w:rPr>
                <w:sz w:val="16"/>
                <w:szCs w:val="16"/>
                <w:lang w:bidi="ar-SA"/>
              </w:rPr>
              <w:t>43 798,5</w:t>
            </w:r>
          </w:p>
        </w:tc>
        <w:tc>
          <w:tcPr>
            <w:tcW w:w="228" w:type="pct"/>
            <w:tcBorders>
              <w:top w:val="nil"/>
              <w:left w:val="nil"/>
              <w:bottom w:val="single" w:sz="4" w:space="0" w:color="auto"/>
              <w:right w:val="single" w:sz="4" w:space="0" w:color="auto"/>
            </w:tcBorders>
            <w:shd w:val="clear" w:color="auto" w:fill="auto"/>
            <w:textDirection w:val="btLr"/>
            <w:vAlign w:val="center"/>
          </w:tcPr>
          <w:p w14:paraId="4DA2C44B" w14:textId="77777777" w:rsidR="00EF237D" w:rsidRPr="00202C19" w:rsidRDefault="00EF237D" w:rsidP="00EF237D">
            <w:pPr>
              <w:autoSpaceDE/>
              <w:autoSpaceDN/>
              <w:spacing w:line="240" w:lineRule="auto"/>
              <w:ind w:left="-83"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851434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608F6A1D"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78E6BAAA"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46940DAF"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38DDCB37"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2FC9D240" w14:textId="77777777" w:rsidR="00EF237D" w:rsidRPr="00202C19" w:rsidRDefault="00EF237D" w:rsidP="00EF237D">
            <w:pPr>
              <w:autoSpaceDE/>
              <w:autoSpaceDN/>
              <w:spacing w:line="240" w:lineRule="auto"/>
              <w:ind w:firstLine="0"/>
              <w:jc w:val="center"/>
              <w:rPr>
                <w:sz w:val="16"/>
                <w:szCs w:val="16"/>
                <w:lang w:bidi="ar-SA"/>
              </w:rPr>
            </w:pPr>
          </w:p>
        </w:tc>
      </w:tr>
      <w:tr w:rsidR="00EF237D" w:rsidRPr="00202C19" w14:paraId="73DF31DA" w14:textId="77777777" w:rsidTr="00EF237D">
        <w:trPr>
          <w:cantSplit/>
          <w:trHeight w:val="848"/>
        </w:trPr>
        <w:tc>
          <w:tcPr>
            <w:tcW w:w="274" w:type="pct"/>
            <w:tcBorders>
              <w:top w:val="nil"/>
              <w:left w:val="single" w:sz="4" w:space="0" w:color="auto"/>
              <w:bottom w:val="single" w:sz="4" w:space="0" w:color="auto"/>
              <w:right w:val="single" w:sz="4" w:space="0" w:color="auto"/>
            </w:tcBorders>
            <w:shd w:val="clear" w:color="auto" w:fill="auto"/>
            <w:vAlign w:val="center"/>
          </w:tcPr>
          <w:p w14:paraId="78CE066C"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1И-</w:t>
            </w:r>
            <w:r>
              <w:rPr>
                <w:sz w:val="16"/>
                <w:szCs w:val="16"/>
                <w:lang w:bidi="ar-SA"/>
              </w:rPr>
              <w:t>2</w:t>
            </w:r>
            <w:r w:rsidRPr="00202C19">
              <w:rPr>
                <w:sz w:val="16"/>
                <w:szCs w:val="16"/>
                <w:lang w:bidi="ar-SA"/>
              </w:rPr>
              <w:t>.3</w:t>
            </w:r>
          </w:p>
        </w:tc>
        <w:tc>
          <w:tcPr>
            <w:tcW w:w="407" w:type="pct"/>
            <w:tcBorders>
              <w:top w:val="nil"/>
              <w:left w:val="nil"/>
              <w:bottom w:val="single" w:sz="4" w:space="0" w:color="auto"/>
              <w:right w:val="single" w:sz="4" w:space="0" w:color="auto"/>
            </w:tcBorders>
            <w:shd w:val="clear" w:color="auto" w:fill="auto"/>
            <w:textDirection w:val="btLr"/>
          </w:tcPr>
          <w:p w14:paraId="12D96156"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tcBorders>
              <w:top w:val="nil"/>
              <w:left w:val="nil"/>
              <w:bottom w:val="single" w:sz="4" w:space="0" w:color="auto"/>
              <w:right w:val="single" w:sz="4" w:space="0" w:color="auto"/>
            </w:tcBorders>
            <w:shd w:val="clear" w:color="auto" w:fill="auto"/>
          </w:tcPr>
          <w:p w14:paraId="3877DCB6" w14:textId="3AA4579D" w:rsidR="00EF237D" w:rsidRPr="00202C19" w:rsidRDefault="00924EBC" w:rsidP="00EF237D">
            <w:pPr>
              <w:autoSpaceDE/>
              <w:autoSpaceDN/>
              <w:spacing w:line="240" w:lineRule="auto"/>
              <w:ind w:left="-71" w:right="-69" w:firstLine="0"/>
              <w:jc w:val="left"/>
              <w:rPr>
                <w:sz w:val="16"/>
                <w:szCs w:val="16"/>
                <w:lang w:bidi="ar-SA"/>
              </w:rPr>
            </w:pPr>
            <w:r w:rsidRPr="00924EBC">
              <w:rPr>
                <w:sz w:val="16"/>
                <w:szCs w:val="16"/>
                <w:lang w:bidi="ar-SA"/>
              </w:rPr>
              <w:t>Капитальный ремонт турб</w:t>
            </w:r>
            <w:r>
              <w:rPr>
                <w:sz w:val="16"/>
                <w:szCs w:val="16"/>
                <w:lang w:bidi="ar-SA"/>
              </w:rPr>
              <w:t>ины ДК-2/120 ст.№6</w:t>
            </w:r>
          </w:p>
        </w:tc>
        <w:tc>
          <w:tcPr>
            <w:tcW w:w="543" w:type="pct"/>
            <w:tcBorders>
              <w:top w:val="nil"/>
              <w:left w:val="nil"/>
              <w:bottom w:val="single" w:sz="4" w:space="0" w:color="auto"/>
              <w:right w:val="single" w:sz="4" w:space="0" w:color="auto"/>
            </w:tcBorders>
            <w:shd w:val="clear" w:color="auto" w:fill="auto"/>
            <w:vAlign w:val="center"/>
          </w:tcPr>
          <w:p w14:paraId="695AFBFF"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Амортизационные отчисления</w:t>
            </w:r>
          </w:p>
        </w:tc>
        <w:tc>
          <w:tcPr>
            <w:tcW w:w="228" w:type="pct"/>
            <w:tcBorders>
              <w:top w:val="nil"/>
              <w:left w:val="nil"/>
              <w:bottom w:val="single" w:sz="4" w:space="0" w:color="auto"/>
              <w:right w:val="single" w:sz="4" w:space="0" w:color="auto"/>
            </w:tcBorders>
            <w:shd w:val="clear" w:color="auto" w:fill="auto"/>
            <w:textDirection w:val="btLr"/>
            <w:vAlign w:val="center"/>
          </w:tcPr>
          <w:p w14:paraId="62824338" w14:textId="4DC1FC79" w:rsidR="00EF237D" w:rsidRPr="00A74E19" w:rsidRDefault="00924EBC" w:rsidP="00924EBC">
            <w:pPr>
              <w:autoSpaceDE/>
              <w:autoSpaceDN/>
              <w:spacing w:line="240" w:lineRule="auto"/>
              <w:ind w:left="-71" w:right="-69" w:firstLine="0"/>
              <w:jc w:val="center"/>
              <w:rPr>
                <w:sz w:val="16"/>
              </w:rPr>
            </w:pPr>
            <w:r w:rsidRPr="00A74E19">
              <w:rPr>
                <w:sz w:val="16"/>
              </w:rPr>
              <w:t>30</w:t>
            </w:r>
            <w:r>
              <w:rPr>
                <w:sz w:val="16"/>
                <w:szCs w:val="16"/>
                <w:lang w:bidi="ar-SA"/>
              </w:rPr>
              <w:t> 776,17</w:t>
            </w:r>
          </w:p>
        </w:tc>
        <w:tc>
          <w:tcPr>
            <w:tcW w:w="228" w:type="pct"/>
            <w:tcBorders>
              <w:top w:val="nil"/>
              <w:left w:val="nil"/>
              <w:bottom w:val="single" w:sz="4" w:space="0" w:color="auto"/>
              <w:right w:val="single" w:sz="4" w:space="0" w:color="auto"/>
            </w:tcBorders>
            <w:shd w:val="clear" w:color="auto" w:fill="auto"/>
            <w:textDirection w:val="btLr"/>
            <w:vAlign w:val="center"/>
          </w:tcPr>
          <w:p w14:paraId="3A59B68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1EBC2433" w14:textId="77777777" w:rsidR="00EF237D" w:rsidRPr="00202C19" w:rsidRDefault="00EF237D" w:rsidP="00EF237D">
            <w:pPr>
              <w:autoSpaceDE/>
              <w:autoSpaceDN/>
              <w:spacing w:line="240" w:lineRule="auto"/>
              <w:ind w:left="113"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32C5731F" w14:textId="25FF9104" w:rsidR="00EF237D" w:rsidRPr="00202C19" w:rsidRDefault="00EF237D" w:rsidP="00EF237D">
            <w:pPr>
              <w:autoSpaceDE/>
              <w:autoSpaceDN/>
              <w:spacing w:line="240" w:lineRule="auto"/>
              <w:ind w:left="-83"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5BDE47BF" w14:textId="77777777" w:rsidR="00EF237D" w:rsidRPr="00202C19" w:rsidRDefault="00EF237D" w:rsidP="00EF237D">
            <w:pPr>
              <w:autoSpaceDE/>
              <w:autoSpaceDN/>
              <w:spacing w:line="240" w:lineRule="auto"/>
              <w:ind w:left="-83"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9736245" w14:textId="77777777" w:rsidR="00EF237D" w:rsidRPr="00202C19" w:rsidRDefault="00924EBC" w:rsidP="00EF237D">
            <w:pPr>
              <w:autoSpaceDE/>
              <w:autoSpaceDN/>
              <w:spacing w:line="240" w:lineRule="auto"/>
              <w:ind w:left="-83" w:right="-69" w:firstLine="0"/>
              <w:jc w:val="center"/>
              <w:rPr>
                <w:sz w:val="16"/>
                <w:szCs w:val="16"/>
                <w:lang w:bidi="ar-SA"/>
              </w:rPr>
            </w:pPr>
            <w:r>
              <w:rPr>
                <w:sz w:val="16"/>
                <w:szCs w:val="16"/>
                <w:lang w:bidi="ar-SA"/>
              </w:rPr>
              <w:t>30776,17</w:t>
            </w:r>
          </w:p>
        </w:tc>
        <w:tc>
          <w:tcPr>
            <w:tcW w:w="228" w:type="pct"/>
            <w:tcBorders>
              <w:top w:val="nil"/>
              <w:left w:val="nil"/>
              <w:bottom w:val="single" w:sz="4" w:space="0" w:color="auto"/>
              <w:right w:val="single" w:sz="4" w:space="0" w:color="auto"/>
            </w:tcBorders>
            <w:shd w:val="clear" w:color="auto" w:fill="auto"/>
            <w:textDirection w:val="btLr"/>
            <w:vAlign w:val="center"/>
          </w:tcPr>
          <w:p w14:paraId="5A8DE2E2" w14:textId="77777777" w:rsidR="00EF237D" w:rsidRPr="00202C19" w:rsidRDefault="00EF237D" w:rsidP="00EF237D">
            <w:pPr>
              <w:autoSpaceDE/>
              <w:autoSpaceDN/>
              <w:spacing w:line="240" w:lineRule="auto"/>
              <w:ind w:left="-83"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1045CEA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611561E9"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0C5A1CE9"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7813D462"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2BC7A738"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2566CD50" w14:textId="77777777" w:rsidR="00EF237D" w:rsidRPr="00202C19" w:rsidRDefault="00EF237D" w:rsidP="00EF237D">
            <w:pPr>
              <w:autoSpaceDE/>
              <w:autoSpaceDN/>
              <w:spacing w:line="240" w:lineRule="auto"/>
              <w:ind w:firstLine="0"/>
              <w:jc w:val="center"/>
              <w:rPr>
                <w:sz w:val="16"/>
                <w:szCs w:val="16"/>
                <w:lang w:bidi="ar-SA"/>
              </w:rPr>
            </w:pPr>
          </w:p>
        </w:tc>
      </w:tr>
      <w:tr w:rsidR="00EF237D" w:rsidRPr="00202C19" w14:paraId="12B00D49" w14:textId="77777777" w:rsidTr="00EF237D">
        <w:trPr>
          <w:cantSplit/>
          <w:trHeight w:val="974"/>
        </w:trPr>
        <w:tc>
          <w:tcPr>
            <w:tcW w:w="274" w:type="pct"/>
            <w:vMerge w:val="restart"/>
            <w:tcBorders>
              <w:top w:val="nil"/>
              <w:left w:val="single" w:sz="4" w:space="0" w:color="auto"/>
              <w:right w:val="single" w:sz="4" w:space="0" w:color="auto"/>
            </w:tcBorders>
            <w:shd w:val="clear" w:color="auto" w:fill="auto"/>
            <w:vAlign w:val="center"/>
          </w:tcPr>
          <w:p w14:paraId="54887673"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lastRenderedPageBreak/>
              <w:t>1И-</w:t>
            </w:r>
            <w:r>
              <w:rPr>
                <w:sz w:val="16"/>
                <w:szCs w:val="16"/>
                <w:lang w:bidi="ar-SA"/>
              </w:rPr>
              <w:t>2</w:t>
            </w:r>
            <w:r w:rsidRPr="00202C19">
              <w:rPr>
                <w:sz w:val="16"/>
                <w:szCs w:val="16"/>
                <w:lang w:bidi="ar-SA"/>
              </w:rPr>
              <w:t>.4</w:t>
            </w:r>
          </w:p>
        </w:tc>
        <w:tc>
          <w:tcPr>
            <w:tcW w:w="407" w:type="pct"/>
            <w:vMerge w:val="restart"/>
            <w:tcBorders>
              <w:top w:val="nil"/>
              <w:left w:val="nil"/>
              <w:right w:val="single" w:sz="4" w:space="0" w:color="auto"/>
            </w:tcBorders>
            <w:shd w:val="clear" w:color="auto" w:fill="auto"/>
            <w:textDirection w:val="btLr"/>
            <w:hideMark/>
          </w:tcPr>
          <w:p w14:paraId="1234F62B"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nil"/>
              <w:left w:val="nil"/>
              <w:right w:val="single" w:sz="4" w:space="0" w:color="auto"/>
            </w:tcBorders>
            <w:shd w:val="clear" w:color="auto" w:fill="auto"/>
            <w:vAlign w:val="center"/>
            <w:hideMark/>
          </w:tcPr>
          <w:p w14:paraId="14D481AD"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 xml:space="preserve">Реконструкция теплосети от ТЭЦ на </w:t>
            </w:r>
            <w:proofErr w:type="spellStart"/>
            <w:r w:rsidRPr="00202C19">
              <w:rPr>
                <w:sz w:val="16"/>
                <w:szCs w:val="16"/>
                <w:lang w:bidi="ar-SA"/>
              </w:rPr>
              <w:t>мкр</w:t>
            </w:r>
            <w:proofErr w:type="spellEnd"/>
            <w:r w:rsidRPr="00202C19">
              <w:rPr>
                <w:sz w:val="16"/>
                <w:szCs w:val="16"/>
                <w:lang w:bidi="ar-SA"/>
              </w:rPr>
              <w:t>. «И» (ф700 мм)</w:t>
            </w:r>
          </w:p>
        </w:tc>
        <w:tc>
          <w:tcPr>
            <w:tcW w:w="543" w:type="pct"/>
            <w:tcBorders>
              <w:top w:val="nil"/>
              <w:left w:val="nil"/>
              <w:bottom w:val="single" w:sz="4" w:space="0" w:color="auto"/>
              <w:right w:val="single" w:sz="4" w:space="0" w:color="auto"/>
            </w:tcBorders>
            <w:shd w:val="clear" w:color="auto" w:fill="auto"/>
            <w:vAlign w:val="center"/>
            <w:hideMark/>
          </w:tcPr>
          <w:p w14:paraId="377F8A36"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Амортизационные отчисления</w:t>
            </w:r>
          </w:p>
        </w:tc>
        <w:tc>
          <w:tcPr>
            <w:tcW w:w="228" w:type="pct"/>
            <w:vMerge w:val="restart"/>
            <w:tcBorders>
              <w:top w:val="nil"/>
              <w:left w:val="nil"/>
              <w:right w:val="single" w:sz="4" w:space="0" w:color="auto"/>
            </w:tcBorders>
            <w:shd w:val="clear" w:color="auto" w:fill="auto"/>
            <w:textDirection w:val="btLr"/>
            <w:vAlign w:val="center"/>
          </w:tcPr>
          <w:p w14:paraId="32E61495" w14:textId="1BC0A89A"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w:t>
            </w:r>
            <w:r>
              <w:rPr>
                <w:sz w:val="16"/>
                <w:szCs w:val="16"/>
                <w:lang w:bidi="ar-SA"/>
              </w:rPr>
              <w:t>9 249,14</w:t>
            </w:r>
          </w:p>
        </w:tc>
        <w:tc>
          <w:tcPr>
            <w:tcW w:w="228" w:type="pct"/>
            <w:vMerge w:val="restart"/>
            <w:tcBorders>
              <w:top w:val="nil"/>
              <w:left w:val="nil"/>
              <w:right w:val="single" w:sz="4" w:space="0" w:color="auto"/>
            </w:tcBorders>
            <w:shd w:val="clear" w:color="auto" w:fill="auto"/>
            <w:textDirection w:val="btLr"/>
            <w:vAlign w:val="center"/>
          </w:tcPr>
          <w:p w14:paraId="3FB05F3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6C42691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tcPr>
          <w:p w14:paraId="4AC6B7ED" w14:textId="77777777" w:rsidR="00EF237D" w:rsidRPr="00202C19" w:rsidRDefault="00EF237D" w:rsidP="00EF237D">
            <w:pPr>
              <w:autoSpaceDE/>
              <w:autoSpaceDN/>
              <w:spacing w:line="240" w:lineRule="auto"/>
              <w:ind w:left="-71" w:right="-69" w:firstLine="0"/>
              <w:jc w:val="left"/>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448AE2D4"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4 443,52</w:t>
            </w:r>
          </w:p>
        </w:tc>
        <w:tc>
          <w:tcPr>
            <w:tcW w:w="228" w:type="pct"/>
            <w:tcBorders>
              <w:top w:val="nil"/>
              <w:left w:val="nil"/>
              <w:bottom w:val="single" w:sz="4" w:space="0" w:color="auto"/>
              <w:right w:val="single" w:sz="4" w:space="0" w:color="auto"/>
            </w:tcBorders>
            <w:shd w:val="clear" w:color="auto" w:fill="auto"/>
            <w:textDirection w:val="btLr"/>
            <w:hideMark/>
          </w:tcPr>
          <w:p w14:paraId="1F2CAFCA" w14:textId="77777777" w:rsidR="00EF237D" w:rsidRPr="00202C19" w:rsidRDefault="00EF237D" w:rsidP="00EF237D">
            <w:pPr>
              <w:autoSpaceDE/>
              <w:autoSpaceDN/>
              <w:spacing w:line="240" w:lineRule="auto"/>
              <w:ind w:left="-71" w:right="-69" w:firstLine="0"/>
              <w:jc w:val="left"/>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hideMark/>
          </w:tcPr>
          <w:p w14:paraId="1060AAE2" w14:textId="77777777" w:rsidR="00EF237D" w:rsidRPr="00202C19" w:rsidRDefault="00EF237D" w:rsidP="00EF237D">
            <w:pPr>
              <w:autoSpaceDE/>
              <w:autoSpaceDN/>
              <w:spacing w:line="240" w:lineRule="auto"/>
              <w:ind w:left="-71" w:right="-69" w:firstLine="0"/>
              <w:jc w:val="left"/>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6788530D"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73E70757"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01118AD9"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19084C39"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6E60F2AF"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vAlign w:val="center"/>
            <w:hideMark/>
          </w:tcPr>
          <w:p w14:paraId="184B0FF6"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 </w:t>
            </w:r>
          </w:p>
        </w:tc>
      </w:tr>
      <w:tr w:rsidR="00EF237D" w:rsidRPr="00202C19" w14:paraId="0A7307E1" w14:textId="77777777" w:rsidTr="00EF237D">
        <w:trPr>
          <w:cantSplit/>
          <w:trHeight w:val="651"/>
        </w:trPr>
        <w:tc>
          <w:tcPr>
            <w:tcW w:w="274" w:type="pct"/>
            <w:vMerge/>
            <w:tcBorders>
              <w:left w:val="single" w:sz="4" w:space="0" w:color="auto"/>
              <w:bottom w:val="single" w:sz="4" w:space="0" w:color="auto"/>
              <w:right w:val="single" w:sz="4" w:space="0" w:color="auto"/>
            </w:tcBorders>
            <w:shd w:val="clear" w:color="auto" w:fill="auto"/>
            <w:vAlign w:val="center"/>
          </w:tcPr>
          <w:p w14:paraId="06FA76D9"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51AE27B1"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2135885F"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nil"/>
              <w:left w:val="nil"/>
              <w:bottom w:val="single" w:sz="4" w:space="0" w:color="auto"/>
              <w:right w:val="single" w:sz="4" w:space="0" w:color="auto"/>
            </w:tcBorders>
            <w:shd w:val="clear" w:color="auto" w:fill="auto"/>
            <w:vAlign w:val="center"/>
          </w:tcPr>
          <w:p w14:paraId="1DBD5A8A" w14:textId="77777777" w:rsidR="00EF237D" w:rsidRPr="00B97CEB" w:rsidRDefault="00EF237D" w:rsidP="00EF237D">
            <w:pPr>
              <w:autoSpaceDE/>
              <w:autoSpaceDN/>
              <w:spacing w:line="240" w:lineRule="auto"/>
              <w:ind w:firstLine="0"/>
              <w:jc w:val="center"/>
              <w:rPr>
                <w:sz w:val="16"/>
                <w:szCs w:val="16"/>
                <w:lang w:bidi="ar-SA"/>
              </w:rPr>
            </w:pPr>
            <w:r>
              <w:rPr>
                <w:sz w:val="16"/>
                <w:szCs w:val="16"/>
                <w:lang w:bidi="ar-SA"/>
              </w:rPr>
              <w:t>Экономия расходов</w:t>
            </w:r>
          </w:p>
        </w:tc>
        <w:tc>
          <w:tcPr>
            <w:tcW w:w="228" w:type="pct"/>
            <w:vMerge/>
            <w:tcBorders>
              <w:left w:val="nil"/>
              <w:bottom w:val="single" w:sz="4" w:space="0" w:color="auto"/>
              <w:right w:val="single" w:sz="4" w:space="0" w:color="auto"/>
            </w:tcBorders>
            <w:shd w:val="clear" w:color="auto" w:fill="auto"/>
            <w:textDirection w:val="btLr"/>
            <w:vAlign w:val="center"/>
          </w:tcPr>
          <w:p w14:paraId="0447123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5917BC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2947427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tcPr>
          <w:p w14:paraId="2DCC89CC" w14:textId="77777777" w:rsidR="00EF237D" w:rsidRPr="00202C19" w:rsidRDefault="00EF237D" w:rsidP="00EF237D">
            <w:pPr>
              <w:autoSpaceDE/>
              <w:autoSpaceDN/>
              <w:spacing w:line="240" w:lineRule="auto"/>
              <w:ind w:left="-71" w:right="-69" w:firstLine="0"/>
              <w:jc w:val="left"/>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1ACF190D" w14:textId="77777777"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30,32</w:t>
            </w:r>
          </w:p>
        </w:tc>
        <w:tc>
          <w:tcPr>
            <w:tcW w:w="228" w:type="pct"/>
            <w:tcBorders>
              <w:top w:val="nil"/>
              <w:left w:val="nil"/>
              <w:bottom w:val="single" w:sz="4" w:space="0" w:color="auto"/>
              <w:right w:val="single" w:sz="4" w:space="0" w:color="auto"/>
            </w:tcBorders>
            <w:shd w:val="clear" w:color="auto" w:fill="auto"/>
            <w:textDirection w:val="btLr"/>
          </w:tcPr>
          <w:p w14:paraId="1600B535" w14:textId="77777777" w:rsidR="00EF237D" w:rsidRPr="00202C19" w:rsidRDefault="00EF237D" w:rsidP="00EF237D">
            <w:pPr>
              <w:autoSpaceDE/>
              <w:autoSpaceDN/>
              <w:spacing w:line="240" w:lineRule="auto"/>
              <w:ind w:left="-71" w:right="-69" w:firstLine="0"/>
              <w:jc w:val="left"/>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tcPr>
          <w:p w14:paraId="34346F8C" w14:textId="77777777" w:rsidR="00EF237D" w:rsidRPr="00202C19" w:rsidRDefault="00EF237D" w:rsidP="00EF237D">
            <w:pPr>
              <w:autoSpaceDE/>
              <w:autoSpaceDN/>
              <w:spacing w:line="240" w:lineRule="auto"/>
              <w:ind w:left="-71" w:right="-69" w:firstLine="0"/>
              <w:jc w:val="left"/>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5AA817A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7DA0AB5F"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17DB5AD1"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5537CEC7"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590493BD"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1FA4A5A2" w14:textId="77777777" w:rsidR="00EF237D" w:rsidRPr="00202C19" w:rsidRDefault="00EF237D" w:rsidP="00EF237D">
            <w:pPr>
              <w:autoSpaceDE/>
              <w:autoSpaceDN/>
              <w:spacing w:line="240" w:lineRule="auto"/>
              <w:ind w:firstLine="0"/>
              <w:jc w:val="center"/>
              <w:rPr>
                <w:sz w:val="16"/>
                <w:szCs w:val="16"/>
                <w:lang w:bidi="ar-SA"/>
              </w:rPr>
            </w:pPr>
          </w:p>
        </w:tc>
      </w:tr>
      <w:tr w:rsidR="00F65DDD" w:rsidRPr="00202C19" w14:paraId="5ABE9F28" w14:textId="77777777" w:rsidTr="00EF237D">
        <w:trPr>
          <w:cantSplit/>
          <w:trHeight w:val="845"/>
        </w:trPr>
        <w:tc>
          <w:tcPr>
            <w:tcW w:w="274" w:type="pct"/>
            <w:vMerge/>
            <w:tcBorders>
              <w:left w:val="single" w:sz="4" w:space="0" w:color="auto"/>
              <w:bottom w:val="single" w:sz="4" w:space="0" w:color="auto"/>
              <w:right w:val="single" w:sz="4" w:space="0" w:color="auto"/>
            </w:tcBorders>
            <w:shd w:val="clear" w:color="auto" w:fill="auto"/>
            <w:vAlign w:val="center"/>
          </w:tcPr>
          <w:p w14:paraId="7A01F5E9"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3843EE2C"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2114D1A6"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nil"/>
              <w:left w:val="nil"/>
              <w:bottom w:val="single" w:sz="4" w:space="0" w:color="auto"/>
              <w:right w:val="single" w:sz="4" w:space="0" w:color="auto"/>
            </w:tcBorders>
            <w:shd w:val="clear" w:color="auto" w:fill="auto"/>
            <w:vAlign w:val="center"/>
          </w:tcPr>
          <w:p w14:paraId="36BB819B"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5267E8E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775EDEB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0D9271B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tcPr>
          <w:p w14:paraId="46222B1D" w14:textId="77777777" w:rsidR="00EF237D" w:rsidRPr="00202C19" w:rsidRDefault="00EF237D" w:rsidP="00EF237D">
            <w:pPr>
              <w:autoSpaceDE/>
              <w:autoSpaceDN/>
              <w:spacing w:line="240" w:lineRule="auto"/>
              <w:ind w:left="-71" w:right="-69" w:firstLine="0"/>
              <w:jc w:val="left"/>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27DCCE01" w14:textId="586AFEDF"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10 526,16</w:t>
            </w:r>
          </w:p>
        </w:tc>
        <w:tc>
          <w:tcPr>
            <w:tcW w:w="228" w:type="pct"/>
            <w:tcBorders>
              <w:top w:val="nil"/>
              <w:left w:val="nil"/>
              <w:bottom w:val="single" w:sz="4" w:space="0" w:color="auto"/>
              <w:right w:val="single" w:sz="4" w:space="0" w:color="auto"/>
            </w:tcBorders>
            <w:shd w:val="clear" w:color="auto" w:fill="auto"/>
            <w:textDirection w:val="btLr"/>
          </w:tcPr>
          <w:p w14:paraId="5CD7C75D" w14:textId="77777777" w:rsidR="00EF237D" w:rsidRPr="00202C19" w:rsidRDefault="00EF237D" w:rsidP="00A74E19">
            <w:pPr>
              <w:autoSpaceDE/>
              <w:autoSpaceDN/>
              <w:spacing w:line="240" w:lineRule="auto"/>
              <w:ind w:left="-71" w:right="-69" w:firstLine="0"/>
              <w:jc w:val="center"/>
              <w:rPr>
                <w:sz w:val="16"/>
                <w:szCs w:val="16"/>
                <w:lang w:bidi="ar-SA"/>
              </w:rPr>
            </w:pPr>
            <w:r>
              <w:rPr>
                <w:sz w:val="16"/>
                <w:szCs w:val="16"/>
                <w:lang w:bidi="ar-SA"/>
              </w:rPr>
              <w:t>4 249,14</w:t>
            </w:r>
          </w:p>
        </w:tc>
        <w:tc>
          <w:tcPr>
            <w:tcW w:w="228" w:type="pct"/>
            <w:tcBorders>
              <w:top w:val="nil"/>
              <w:left w:val="nil"/>
              <w:bottom w:val="single" w:sz="4" w:space="0" w:color="auto"/>
              <w:right w:val="single" w:sz="4" w:space="0" w:color="auto"/>
            </w:tcBorders>
            <w:shd w:val="clear" w:color="auto" w:fill="auto"/>
            <w:textDirection w:val="btLr"/>
          </w:tcPr>
          <w:p w14:paraId="5D08342B" w14:textId="77777777" w:rsidR="00EF237D" w:rsidRPr="00202C19" w:rsidRDefault="00EF237D" w:rsidP="00EF237D">
            <w:pPr>
              <w:autoSpaceDE/>
              <w:autoSpaceDN/>
              <w:spacing w:line="240" w:lineRule="auto"/>
              <w:ind w:left="-71" w:right="-69" w:firstLine="0"/>
              <w:jc w:val="left"/>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1EC6395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35930278"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63D28817"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1EBBB3AC"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21E894BE" w14:textId="77777777" w:rsidR="00EF237D" w:rsidRPr="00202C19" w:rsidRDefault="00EF237D" w:rsidP="00EF237D">
            <w:pPr>
              <w:autoSpaceDE/>
              <w:autoSpaceDN/>
              <w:spacing w:line="240" w:lineRule="auto"/>
              <w:ind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vAlign w:val="center"/>
          </w:tcPr>
          <w:p w14:paraId="729F0CE5" w14:textId="77777777" w:rsidR="00EF237D" w:rsidRPr="00202C19" w:rsidRDefault="00EF237D" w:rsidP="00EF237D">
            <w:pPr>
              <w:autoSpaceDE/>
              <w:autoSpaceDN/>
              <w:spacing w:line="240" w:lineRule="auto"/>
              <w:ind w:firstLine="0"/>
              <w:jc w:val="center"/>
              <w:rPr>
                <w:sz w:val="16"/>
                <w:szCs w:val="16"/>
                <w:lang w:bidi="ar-SA"/>
              </w:rPr>
            </w:pPr>
          </w:p>
        </w:tc>
      </w:tr>
      <w:tr w:rsidR="00EF237D" w:rsidRPr="00202C19" w14:paraId="64D2C0E0" w14:textId="77777777" w:rsidTr="00EF237D">
        <w:trPr>
          <w:cantSplit/>
          <w:trHeight w:val="1028"/>
        </w:trPr>
        <w:tc>
          <w:tcPr>
            <w:tcW w:w="274" w:type="pct"/>
            <w:vMerge w:val="restart"/>
            <w:tcBorders>
              <w:top w:val="nil"/>
              <w:left w:val="single" w:sz="4" w:space="0" w:color="auto"/>
              <w:right w:val="single" w:sz="4" w:space="0" w:color="auto"/>
            </w:tcBorders>
            <w:shd w:val="clear" w:color="auto" w:fill="auto"/>
            <w:vAlign w:val="center"/>
          </w:tcPr>
          <w:p w14:paraId="5DECA602"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1И-</w:t>
            </w:r>
            <w:r>
              <w:rPr>
                <w:sz w:val="16"/>
                <w:szCs w:val="16"/>
                <w:lang w:bidi="ar-SA"/>
              </w:rPr>
              <w:t>2</w:t>
            </w:r>
            <w:r w:rsidRPr="00202C19">
              <w:rPr>
                <w:sz w:val="16"/>
                <w:szCs w:val="16"/>
                <w:lang w:bidi="ar-SA"/>
              </w:rPr>
              <w:t>.5</w:t>
            </w:r>
          </w:p>
        </w:tc>
        <w:tc>
          <w:tcPr>
            <w:tcW w:w="407" w:type="pct"/>
            <w:vMerge w:val="restart"/>
            <w:tcBorders>
              <w:top w:val="nil"/>
              <w:left w:val="nil"/>
              <w:right w:val="single" w:sz="4" w:space="0" w:color="auto"/>
            </w:tcBorders>
            <w:shd w:val="clear" w:color="auto" w:fill="auto"/>
            <w:textDirection w:val="btLr"/>
            <w:hideMark/>
          </w:tcPr>
          <w:p w14:paraId="5AA98AD1"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nil"/>
              <w:left w:val="nil"/>
              <w:right w:val="single" w:sz="4" w:space="0" w:color="auto"/>
            </w:tcBorders>
            <w:shd w:val="clear" w:color="auto" w:fill="auto"/>
            <w:hideMark/>
          </w:tcPr>
          <w:p w14:paraId="353F69F0"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Реконструкция водогрейного котла ВК-16 с переводом на топливный режим "газ"</w:t>
            </w:r>
          </w:p>
        </w:tc>
        <w:tc>
          <w:tcPr>
            <w:tcW w:w="543" w:type="pct"/>
            <w:tcBorders>
              <w:top w:val="single" w:sz="4" w:space="0" w:color="auto"/>
              <w:left w:val="nil"/>
              <w:bottom w:val="single" w:sz="4" w:space="0" w:color="auto"/>
              <w:right w:val="single" w:sz="4" w:space="0" w:color="auto"/>
            </w:tcBorders>
            <w:shd w:val="clear" w:color="auto" w:fill="auto"/>
            <w:vAlign w:val="center"/>
            <w:hideMark/>
          </w:tcPr>
          <w:p w14:paraId="5CCFF93F"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прочие собственные средства: арендная плата (амортизационные отчисления в составе арендной платы)</w:t>
            </w:r>
          </w:p>
        </w:tc>
        <w:tc>
          <w:tcPr>
            <w:tcW w:w="228" w:type="pct"/>
            <w:vMerge w:val="restart"/>
            <w:tcBorders>
              <w:top w:val="nil"/>
              <w:left w:val="nil"/>
              <w:right w:val="single" w:sz="4" w:space="0" w:color="auto"/>
            </w:tcBorders>
            <w:shd w:val="clear" w:color="auto" w:fill="auto"/>
            <w:textDirection w:val="btLr"/>
            <w:vAlign w:val="center"/>
          </w:tcPr>
          <w:p w14:paraId="3199D6A8" w14:textId="4910CB86"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79 944,72</w:t>
            </w:r>
          </w:p>
        </w:tc>
        <w:tc>
          <w:tcPr>
            <w:tcW w:w="228" w:type="pct"/>
            <w:vMerge w:val="restart"/>
            <w:tcBorders>
              <w:top w:val="nil"/>
              <w:left w:val="nil"/>
              <w:right w:val="single" w:sz="4" w:space="0" w:color="auto"/>
            </w:tcBorders>
            <w:shd w:val="clear" w:color="auto" w:fill="auto"/>
            <w:textDirection w:val="btLr"/>
            <w:vAlign w:val="center"/>
          </w:tcPr>
          <w:p w14:paraId="75CCACA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4808FA75"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1000,00</w:t>
            </w:r>
          </w:p>
        </w:tc>
        <w:tc>
          <w:tcPr>
            <w:tcW w:w="228" w:type="pct"/>
            <w:vMerge w:val="restart"/>
            <w:tcBorders>
              <w:top w:val="nil"/>
              <w:left w:val="nil"/>
              <w:right w:val="single" w:sz="4" w:space="0" w:color="auto"/>
            </w:tcBorders>
            <w:shd w:val="clear" w:color="auto" w:fill="auto"/>
            <w:textDirection w:val="btLr"/>
            <w:vAlign w:val="center"/>
          </w:tcPr>
          <w:p w14:paraId="1B7D285B"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2B81FA56" w14:textId="245CBAA2" w:rsidR="00EF237D" w:rsidRDefault="00EF237D" w:rsidP="00EF237D">
            <w:pPr>
              <w:autoSpaceDE/>
              <w:autoSpaceDN/>
              <w:spacing w:line="240" w:lineRule="auto"/>
              <w:ind w:left="-71" w:right="-69" w:firstLine="0"/>
              <w:jc w:val="center"/>
              <w:rPr>
                <w:sz w:val="16"/>
                <w:szCs w:val="16"/>
                <w:lang w:bidi="ar-SA"/>
              </w:rPr>
            </w:pPr>
            <w:r>
              <w:rPr>
                <w:sz w:val="16"/>
                <w:szCs w:val="16"/>
                <w:lang w:bidi="ar-SA"/>
              </w:rPr>
              <w:t>37 789,39</w:t>
            </w:r>
          </w:p>
          <w:p w14:paraId="346D6F76"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6559E0E0" w14:textId="77777777"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16 107,55</w:t>
            </w: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4414D781"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6E9C3971"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7A548C1F"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18908D01"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7C7E300F"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1006A15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6968640A"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189AF436" w14:textId="77777777" w:rsidTr="00EF237D">
        <w:trPr>
          <w:cantSplit/>
          <w:trHeight w:val="1027"/>
        </w:trPr>
        <w:tc>
          <w:tcPr>
            <w:tcW w:w="274" w:type="pct"/>
            <w:vMerge/>
            <w:tcBorders>
              <w:left w:val="single" w:sz="4" w:space="0" w:color="auto"/>
              <w:bottom w:val="single" w:sz="4" w:space="0" w:color="auto"/>
              <w:right w:val="single" w:sz="4" w:space="0" w:color="auto"/>
            </w:tcBorders>
            <w:shd w:val="clear" w:color="auto" w:fill="auto"/>
            <w:vAlign w:val="center"/>
          </w:tcPr>
          <w:p w14:paraId="043E4B23"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64D5378F"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62C14B7A"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2C79820E"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4C7F1ACB"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4333B11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11CB26B"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4F5732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74FBFE4" w14:textId="1470A25C"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12 442,30</w:t>
            </w:r>
          </w:p>
        </w:tc>
        <w:tc>
          <w:tcPr>
            <w:tcW w:w="228" w:type="pct"/>
            <w:tcBorders>
              <w:top w:val="nil"/>
              <w:left w:val="nil"/>
              <w:bottom w:val="single" w:sz="4" w:space="0" w:color="auto"/>
              <w:right w:val="single" w:sz="4" w:space="0" w:color="auto"/>
            </w:tcBorders>
            <w:shd w:val="clear" w:color="auto" w:fill="auto"/>
            <w:textDirection w:val="btLr"/>
            <w:vAlign w:val="center"/>
          </w:tcPr>
          <w:p w14:paraId="5981590E" w14:textId="77777777"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12 605,48</w:t>
            </w:r>
          </w:p>
        </w:tc>
        <w:tc>
          <w:tcPr>
            <w:tcW w:w="228" w:type="pct"/>
            <w:tcBorders>
              <w:top w:val="nil"/>
              <w:left w:val="nil"/>
              <w:bottom w:val="single" w:sz="4" w:space="0" w:color="auto"/>
              <w:right w:val="single" w:sz="4" w:space="0" w:color="auto"/>
            </w:tcBorders>
            <w:shd w:val="clear" w:color="auto" w:fill="auto"/>
            <w:textDirection w:val="btLr"/>
            <w:vAlign w:val="center"/>
          </w:tcPr>
          <w:p w14:paraId="52425603"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55EA887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2181C26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0A0BB15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D9F8B8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6CB9B9D3"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2C1ABB94" w14:textId="77777777" w:rsidR="00EF237D" w:rsidRPr="00202C19" w:rsidRDefault="00EF237D" w:rsidP="00EF237D">
            <w:pPr>
              <w:autoSpaceDE/>
              <w:autoSpaceDN/>
              <w:spacing w:line="240" w:lineRule="auto"/>
              <w:ind w:left="-71" w:right="-69" w:firstLine="0"/>
              <w:jc w:val="center"/>
              <w:rPr>
                <w:sz w:val="16"/>
                <w:szCs w:val="16"/>
                <w:lang w:bidi="ar-SA"/>
              </w:rPr>
            </w:pPr>
          </w:p>
        </w:tc>
      </w:tr>
      <w:tr w:rsidR="00EF237D" w:rsidRPr="00202C19" w14:paraId="7FE6A6FF" w14:textId="77777777" w:rsidTr="00EF237D">
        <w:trPr>
          <w:cantSplit/>
          <w:trHeight w:val="1134"/>
        </w:trPr>
        <w:tc>
          <w:tcPr>
            <w:tcW w:w="274" w:type="pct"/>
            <w:vMerge w:val="restart"/>
            <w:tcBorders>
              <w:top w:val="nil"/>
              <w:left w:val="single" w:sz="4" w:space="0" w:color="auto"/>
              <w:right w:val="single" w:sz="4" w:space="0" w:color="auto"/>
            </w:tcBorders>
            <w:shd w:val="clear" w:color="auto" w:fill="auto"/>
            <w:vAlign w:val="center"/>
          </w:tcPr>
          <w:p w14:paraId="0B976E1F"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1И-</w:t>
            </w:r>
            <w:r>
              <w:rPr>
                <w:sz w:val="16"/>
                <w:szCs w:val="16"/>
                <w:lang w:bidi="ar-SA"/>
              </w:rPr>
              <w:t>2</w:t>
            </w:r>
            <w:r w:rsidRPr="00202C19">
              <w:rPr>
                <w:sz w:val="16"/>
                <w:szCs w:val="16"/>
                <w:lang w:bidi="ar-SA"/>
              </w:rPr>
              <w:t>.6</w:t>
            </w:r>
          </w:p>
        </w:tc>
        <w:tc>
          <w:tcPr>
            <w:tcW w:w="407" w:type="pct"/>
            <w:vMerge w:val="restart"/>
            <w:tcBorders>
              <w:top w:val="nil"/>
              <w:left w:val="nil"/>
              <w:right w:val="single" w:sz="4" w:space="0" w:color="auto"/>
            </w:tcBorders>
            <w:shd w:val="clear" w:color="auto" w:fill="auto"/>
            <w:textDirection w:val="btLr"/>
            <w:hideMark/>
          </w:tcPr>
          <w:p w14:paraId="4B685F12"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nil"/>
              <w:left w:val="nil"/>
              <w:right w:val="single" w:sz="4" w:space="0" w:color="auto"/>
            </w:tcBorders>
            <w:shd w:val="clear" w:color="auto" w:fill="auto"/>
            <w:vAlign w:val="center"/>
            <w:hideMark/>
          </w:tcPr>
          <w:p w14:paraId="7E141E23"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 xml:space="preserve">Реконструкция  </w:t>
            </w:r>
            <w:proofErr w:type="spellStart"/>
            <w:r w:rsidRPr="00202C19">
              <w:rPr>
                <w:sz w:val="16"/>
                <w:szCs w:val="16"/>
                <w:lang w:bidi="ar-SA"/>
              </w:rPr>
              <w:t>котлоагрегата</w:t>
            </w:r>
            <w:proofErr w:type="spellEnd"/>
            <w:r w:rsidRPr="00202C19">
              <w:rPr>
                <w:sz w:val="16"/>
                <w:szCs w:val="16"/>
                <w:lang w:bidi="ar-SA"/>
              </w:rPr>
              <w:t xml:space="preserve"> ст.№10 с переводом на топливный режим "газ"</w:t>
            </w:r>
          </w:p>
        </w:tc>
        <w:tc>
          <w:tcPr>
            <w:tcW w:w="543" w:type="pct"/>
            <w:tcBorders>
              <w:top w:val="nil"/>
              <w:left w:val="nil"/>
              <w:bottom w:val="single" w:sz="4" w:space="0" w:color="auto"/>
              <w:right w:val="single" w:sz="4" w:space="0" w:color="auto"/>
            </w:tcBorders>
            <w:shd w:val="clear" w:color="auto" w:fill="auto"/>
            <w:vAlign w:val="center"/>
            <w:hideMark/>
          </w:tcPr>
          <w:p w14:paraId="64D5146E"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прочие собственные средства: арендная плата (амортизационные отчисления в составе арендной платы)</w:t>
            </w:r>
          </w:p>
        </w:tc>
        <w:tc>
          <w:tcPr>
            <w:tcW w:w="228" w:type="pct"/>
            <w:vMerge w:val="restart"/>
            <w:tcBorders>
              <w:top w:val="nil"/>
              <w:left w:val="nil"/>
              <w:right w:val="single" w:sz="4" w:space="0" w:color="auto"/>
            </w:tcBorders>
            <w:shd w:val="clear" w:color="auto" w:fill="auto"/>
            <w:textDirection w:val="btLr"/>
            <w:vAlign w:val="center"/>
          </w:tcPr>
          <w:p w14:paraId="5D7DB991"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150 000,00</w:t>
            </w:r>
          </w:p>
        </w:tc>
        <w:tc>
          <w:tcPr>
            <w:tcW w:w="228" w:type="pct"/>
            <w:vMerge w:val="restart"/>
            <w:tcBorders>
              <w:top w:val="nil"/>
              <w:left w:val="nil"/>
              <w:right w:val="single" w:sz="4" w:space="0" w:color="auto"/>
            </w:tcBorders>
            <w:shd w:val="clear" w:color="auto" w:fill="auto"/>
            <w:textDirection w:val="btLr"/>
            <w:vAlign w:val="center"/>
          </w:tcPr>
          <w:p w14:paraId="3B44E85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5D91097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20253A94"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4F450E84"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11284,52</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274AB41F" w14:textId="4E4DA9DC"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47 683,68</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77ECDEC0"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32416,33</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552A759E"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58EF10A1"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665DCF58"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37E86186"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68F22380"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hideMark/>
          </w:tcPr>
          <w:p w14:paraId="2C48CCD4"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r>
      <w:tr w:rsidR="00EF237D" w:rsidRPr="00202C19" w14:paraId="120C4F77" w14:textId="77777777" w:rsidTr="00EF237D">
        <w:trPr>
          <w:cantSplit/>
          <w:trHeight w:val="964"/>
        </w:trPr>
        <w:tc>
          <w:tcPr>
            <w:tcW w:w="274" w:type="pct"/>
            <w:vMerge/>
            <w:tcBorders>
              <w:left w:val="single" w:sz="4" w:space="0" w:color="auto"/>
              <w:bottom w:val="single" w:sz="4" w:space="0" w:color="auto"/>
              <w:right w:val="single" w:sz="4" w:space="0" w:color="auto"/>
            </w:tcBorders>
            <w:shd w:val="clear" w:color="auto" w:fill="auto"/>
            <w:vAlign w:val="center"/>
          </w:tcPr>
          <w:p w14:paraId="4EA17780"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237254E0"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742ED403"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nil"/>
              <w:left w:val="nil"/>
              <w:bottom w:val="single" w:sz="4" w:space="0" w:color="auto"/>
              <w:right w:val="single" w:sz="4" w:space="0" w:color="auto"/>
            </w:tcBorders>
            <w:shd w:val="clear" w:color="auto" w:fill="auto"/>
            <w:vAlign w:val="center"/>
          </w:tcPr>
          <w:p w14:paraId="43887199"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647AD3D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571D05F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0F79C28C"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4D294016"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28C73EB"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3715,48</w:t>
            </w:r>
          </w:p>
        </w:tc>
        <w:tc>
          <w:tcPr>
            <w:tcW w:w="228" w:type="pct"/>
            <w:tcBorders>
              <w:top w:val="nil"/>
              <w:left w:val="nil"/>
              <w:bottom w:val="single" w:sz="4" w:space="0" w:color="auto"/>
              <w:right w:val="single" w:sz="4" w:space="0" w:color="auto"/>
            </w:tcBorders>
            <w:shd w:val="clear" w:color="auto" w:fill="auto"/>
            <w:textDirection w:val="btLr"/>
            <w:vAlign w:val="center"/>
          </w:tcPr>
          <w:p w14:paraId="2147D5BD" w14:textId="49E401C3"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37 316,32</w:t>
            </w:r>
          </w:p>
        </w:tc>
        <w:tc>
          <w:tcPr>
            <w:tcW w:w="228" w:type="pct"/>
            <w:tcBorders>
              <w:top w:val="nil"/>
              <w:left w:val="nil"/>
              <w:bottom w:val="single" w:sz="4" w:space="0" w:color="auto"/>
              <w:right w:val="single" w:sz="4" w:space="0" w:color="auto"/>
            </w:tcBorders>
            <w:shd w:val="clear" w:color="auto" w:fill="auto"/>
            <w:textDirection w:val="btLr"/>
            <w:vAlign w:val="center"/>
          </w:tcPr>
          <w:p w14:paraId="5BDF858E"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17583,67</w:t>
            </w:r>
          </w:p>
        </w:tc>
        <w:tc>
          <w:tcPr>
            <w:tcW w:w="228" w:type="pct"/>
            <w:tcBorders>
              <w:top w:val="nil"/>
              <w:left w:val="nil"/>
              <w:bottom w:val="single" w:sz="4" w:space="0" w:color="auto"/>
              <w:right w:val="single" w:sz="4" w:space="0" w:color="auto"/>
            </w:tcBorders>
            <w:shd w:val="clear" w:color="auto" w:fill="auto"/>
            <w:textDirection w:val="btLr"/>
            <w:vAlign w:val="center"/>
          </w:tcPr>
          <w:p w14:paraId="291386E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6D2A4DF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0AFDC99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52C273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9EA002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31151D28"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363C694F" w14:textId="77777777" w:rsidTr="00EF237D">
        <w:trPr>
          <w:cantSplit/>
          <w:trHeight w:val="1110"/>
        </w:trPr>
        <w:tc>
          <w:tcPr>
            <w:tcW w:w="274" w:type="pct"/>
            <w:vMerge w:val="restart"/>
            <w:tcBorders>
              <w:top w:val="nil"/>
              <w:left w:val="single" w:sz="4" w:space="0" w:color="auto"/>
              <w:right w:val="single" w:sz="4" w:space="0" w:color="auto"/>
            </w:tcBorders>
            <w:shd w:val="clear" w:color="auto" w:fill="auto"/>
            <w:vAlign w:val="center"/>
          </w:tcPr>
          <w:p w14:paraId="7D514A17"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1И-</w:t>
            </w:r>
            <w:r>
              <w:rPr>
                <w:sz w:val="16"/>
                <w:szCs w:val="16"/>
                <w:lang w:bidi="ar-SA"/>
              </w:rPr>
              <w:t>2</w:t>
            </w:r>
            <w:r w:rsidRPr="00202C19">
              <w:rPr>
                <w:sz w:val="16"/>
                <w:szCs w:val="16"/>
                <w:lang w:bidi="ar-SA"/>
              </w:rPr>
              <w:t>.7</w:t>
            </w:r>
          </w:p>
        </w:tc>
        <w:tc>
          <w:tcPr>
            <w:tcW w:w="407" w:type="pct"/>
            <w:vMerge w:val="restart"/>
            <w:tcBorders>
              <w:top w:val="nil"/>
              <w:left w:val="nil"/>
              <w:right w:val="single" w:sz="4" w:space="0" w:color="auto"/>
            </w:tcBorders>
            <w:shd w:val="clear" w:color="auto" w:fill="auto"/>
            <w:textDirection w:val="btLr"/>
            <w:hideMark/>
          </w:tcPr>
          <w:p w14:paraId="32944799"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nil"/>
              <w:left w:val="nil"/>
              <w:right w:val="single" w:sz="4" w:space="0" w:color="auto"/>
            </w:tcBorders>
            <w:shd w:val="clear" w:color="auto" w:fill="auto"/>
            <w:hideMark/>
          </w:tcPr>
          <w:p w14:paraId="7D8B7A24"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Реконструкция главного парового коллектора (ГПК</w:t>
            </w:r>
            <w:proofErr w:type="gramStart"/>
            <w:r w:rsidRPr="00202C19">
              <w:rPr>
                <w:sz w:val="16"/>
                <w:szCs w:val="16"/>
                <w:lang w:bidi="ar-SA"/>
              </w:rPr>
              <w:t xml:space="preserve"> )</w:t>
            </w:r>
            <w:proofErr w:type="gramEnd"/>
          </w:p>
        </w:tc>
        <w:tc>
          <w:tcPr>
            <w:tcW w:w="543" w:type="pct"/>
            <w:tcBorders>
              <w:top w:val="single" w:sz="4" w:space="0" w:color="auto"/>
              <w:left w:val="nil"/>
              <w:bottom w:val="single" w:sz="4" w:space="0" w:color="auto"/>
              <w:right w:val="single" w:sz="4" w:space="0" w:color="auto"/>
            </w:tcBorders>
            <w:shd w:val="clear" w:color="auto" w:fill="auto"/>
            <w:vAlign w:val="center"/>
            <w:hideMark/>
          </w:tcPr>
          <w:p w14:paraId="6AD9B4CE"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nil"/>
              <w:left w:val="nil"/>
              <w:right w:val="single" w:sz="4" w:space="0" w:color="auto"/>
            </w:tcBorders>
            <w:shd w:val="clear" w:color="auto" w:fill="auto"/>
            <w:textDirection w:val="btLr"/>
            <w:vAlign w:val="center"/>
          </w:tcPr>
          <w:p w14:paraId="3CFA3B3F"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20 000,00</w:t>
            </w:r>
          </w:p>
        </w:tc>
        <w:tc>
          <w:tcPr>
            <w:tcW w:w="228" w:type="pct"/>
            <w:vMerge w:val="restart"/>
            <w:tcBorders>
              <w:top w:val="nil"/>
              <w:left w:val="nil"/>
              <w:right w:val="single" w:sz="4" w:space="0" w:color="auto"/>
            </w:tcBorders>
            <w:shd w:val="clear" w:color="auto" w:fill="auto"/>
            <w:textDirection w:val="btLr"/>
            <w:vAlign w:val="center"/>
          </w:tcPr>
          <w:p w14:paraId="66BFB5D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63AF6CF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5BF42F9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1D2E1B0"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1504,60</w:t>
            </w:r>
          </w:p>
        </w:tc>
        <w:tc>
          <w:tcPr>
            <w:tcW w:w="228" w:type="pct"/>
            <w:tcBorders>
              <w:top w:val="nil"/>
              <w:left w:val="nil"/>
              <w:bottom w:val="single" w:sz="4" w:space="0" w:color="auto"/>
              <w:right w:val="single" w:sz="4" w:space="0" w:color="auto"/>
            </w:tcBorders>
            <w:shd w:val="clear" w:color="auto" w:fill="auto"/>
            <w:textDirection w:val="btLr"/>
            <w:vAlign w:val="center"/>
          </w:tcPr>
          <w:p w14:paraId="5229065C" w14:textId="4B246543"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10</w:t>
            </w:r>
            <w:r>
              <w:rPr>
                <w:sz w:val="16"/>
                <w:szCs w:val="16"/>
                <w:lang w:bidi="ar-SA"/>
              </w:rPr>
              <w:t> 097,71</w:t>
            </w:r>
          </w:p>
        </w:tc>
        <w:tc>
          <w:tcPr>
            <w:tcW w:w="228" w:type="pct"/>
            <w:tcBorders>
              <w:top w:val="nil"/>
              <w:left w:val="nil"/>
              <w:bottom w:val="single" w:sz="4" w:space="0" w:color="auto"/>
              <w:right w:val="single" w:sz="4" w:space="0" w:color="auto"/>
            </w:tcBorders>
            <w:shd w:val="clear" w:color="auto" w:fill="auto"/>
            <w:textDirection w:val="btLr"/>
            <w:vAlign w:val="center"/>
          </w:tcPr>
          <w:p w14:paraId="0AE5E712"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30DE4361"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59CBAFA9"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761ED4E9"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17DAEBC7"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4493F1F5"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7AB61479"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F65DDD" w:rsidRPr="00202C19" w14:paraId="0C9731EE" w14:textId="77777777" w:rsidTr="00EF237D">
        <w:trPr>
          <w:cantSplit/>
          <w:trHeight w:val="921"/>
        </w:trPr>
        <w:tc>
          <w:tcPr>
            <w:tcW w:w="274" w:type="pct"/>
            <w:vMerge/>
            <w:tcBorders>
              <w:left w:val="single" w:sz="4" w:space="0" w:color="auto"/>
              <w:bottom w:val="single" w:sz="4" w:space="0" w:color="auto"/>
              <w:right w:val="single" w:sz="4" w:space="0" w:color="auto"/>
            </w:tcBorders>
            <w:shd w:val="clear" w:color="auto" w:fill="auto"/>
            <w:vAlign w:val="center"/>
          </w:tcPr>
          <w:p w14:paraId="46A0BF36"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1FD44759"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2DC1D4CF"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000DDAE0"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2E92766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43D51BA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61926254"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47D3251B"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0A434891"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495,40</w:t>
            </w:r>
          </w:p>
        </w:tc>
        <w:tc>
          <w:tcPr>
            <w:tcW w:w="228" w:type="pct"/>
            <w:tcBorders>
              <w:top w:val="nil"/>
              <w:left w:val="nil"/>
              <w:bottom w:val="single" w:sz="4" w:space="0" w:color="auto"/>
              <w:right w:val="single" w:sz="4" w:space="0" w:color="auto"/>
            </w:tcBorders>
            <w:shd w:val="clear" w:color="auto" w:fill="auto"/>
            <w:textDirection w:val="btLr"/>
            <w:vAlign w:val="center"/>
          </w:tcPr>
          <w:p w14:paraId="5243884A" w14:textId="2F1DCDD1"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7</w:t>
            </w:r>
            <w:r>
              <w:rPr>
                <w:sz w:val="16"/>
                <w:szCs w:val="16"/>
                <w:lang w:bidi="ar-SA"/>
              </w:rPr>
              <w:t> 902,29</w:t>
            </w:r>
          </w:p>
        </w:tc>
        <w:tc>
          <w:tcPr>
            <w:tcW w:w="228" w:type="pct"/>
            <w:tcBorders>
              <w:top w:val="nil"/>
              <w:left w:val="nil"/>
              <w:bottom w:val="single" w:sz="4" w:space="0" w:color="auto"/>
              <w:right w:val="single" w:sz="4" w:space="0" w:color="auto"/>
            </w:tcBorders>
            <w:shd w:val="clear" w:color="auto" w:fill="auto"/>
            <w:textDirection w:val="btLr"/>
            <w:vAlign w:val="center"/>
          </w:tcPr>
          <w:p w14:paraId="03D05FC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6BF6B6B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2CCACD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310FF25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BD1215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30F9CF3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A904AEC" w14:textId="77777777" w:rsidR="00EF237D" w:rsidRPr="00202C19" w:rsidRDefault="00EF237D" w:rsidP="00EF237D">
            <w:pPr>
              <w:autoSpaceDE/>
              <w:autoSpaceDN/>
              <w:spacing w:line="240" w:lineRule="auto"/>
              <w:ind w:left="-71" w:right="-69" w:firstLine="0"/>
              <w:jc w:val="center"/>
              <w:rPr>
                <w:sz w:val="16"/>
                <w:szCs w:val="16"/>
                <w:lang w:bidi="ar-SA"/>
              </w:rPr>
            </w:pPr>
          </w:p>
        </w:tc>
      </w:tr>
      <w:tr w:rsidR="00EF237D" w:rsidRPr="00202C19" w14:paraId="74AF77E3" w14:textId="77777777" w:rsidTr="00EF237D">
        <w:trPr>
          <w:cantSplit/>
          <w:trHeight w:val="1058"/>
        </w:trPr>
        <w:tc>
          <w:tcPr>
            <w:tcW w:w="274" w:type="pct"/>
            <w:vMerge w:val="restart"/>
            <w:tcBorders>
              <w:top w:val="nil"/>
              <w:left w:val="single" w:sz="4" w:space="0" w:color="auto"/>
              <w:right w:val="single" w:sz="4" w:space="0" w:color="auto"/>
            </w:tcBorders>
            <w:shd w:val="clear" w:color="auto" w:fill="auto"/>
            <w:vAlign w:val="center"/>
          </w:tcPr>
          <w:p w14:paraId="1F63240C"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1И-</w:t>
            </w:r>
            <w:r>
              <w:rPr>
                <w:sz w:val="16"/>
                <w:szCs w:val="16"/>
                <w:lang w:bidi="ar-SA"/>
              </w:rPr>
              <w:t>2</w:t>
            </w:r>
            <w:r w:rsidRPr="00202C19">
              <w:rPr>
                <w:sz w:val="16"/>
                <w:szCs w:val="16"/>
                <w:lang w:bidi="ar-SA"/>
              </w:rPr>
              <w:t>.8</w:t>
            </w:r>
          </w:p>
        </w:tc>
        <w:tc>
          <w:tcPr>
            <w:tcW w:w="407" w:type="pct"/>
            <w:vMerge w:val="restart"/>
            <w:tcBorders>
              <w:top w:val="nil"/>
              <w:left w:val="nil"/>
              <w:right w:val="single" w:sz="4" w:space="0" w:color="auto"/>
            </w:tcBorders>
            <w:shd w:val="clear" w:color="auto" w:fill="auto"/>
            <w:textDirection w:val="btLr"/>
            <w:hideMark/>
          </w:tcPr>
          <w:p w14:paraId="396A96C2"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nil"/>
              <w:left w:val="nil"/>
              <w:right w:val="single" w:sz="4" w:space="0" w:color="auto"/>
            </w:tcBorders>
            <w:shd w:val="clear" w:color="auto" w:fill="auto"/>
            <w:hideMark/>
          </w:tcPr>
          <w:p w14:paraId="4926655F"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Реконструкция бак</w:t>
            </w:r>
            <w:proofErr w:type="gramStart"/>
            <w:r w:rsidRPr="00202C19">
              <w:rPr>
                <w:sz w:val="16"/>
                <w:szCs w:val="16"/>
                <w:lang w:bidi="ar-SA"/>
              </w:rPr>
              <w:t>а-</w:t>
            </w:r>
            <w:proofErr w:type="gramEnd"/>
            <w:r w:rsidRPr="00202C19">
              <w:rPr>
                <w:sz w:val="16"/>
                <w:szCs w:val="16"/>
                <w:lang w:bidi="ar-SA"/>
              </w:rPr>
              <w:t xml:space="preserve"> нейтрализатора</w:t>
            </w:r>
          </w:p>
        </w:tc>
        <w:tc>
          <w:tcPr>
            <w:tcW w:w="543" w:type="pct"/>
            <w:tcBorders>
              <w:top w:val="single" w:sz="4" w:space="0" w:color="auto"/>
              <w:left w:val="nil"/>
              <w:bottom w:val="single" w:sz="4" w:space="0" w:color="auto"/>
              <w:right w:val="single" w:sz="4" w:space="0" w:color="auto"/>
            </w:tcBorders>
            <w:shd w:val="clear" w:color="auto" w:fill="auto"/>
            <w:vAlign w:val="center"/>
            <w:hideMark/>
          </w:tcPr>
          <w:p w14:paraId="610BBFA2"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nil"/>
              <w:left w:val="nil"/>
              <w:right w:val="single" w:sz="4" w:space="0" w:color="auto"/>
            </w:tcBorders>
            <w:shd w:val="clear" w:color="auto" w:fill="auto"/>
            <w:textDirection w:val="btLr"/>
            <w:vAlign w:val="center"/>
          </w:tcPr>
          <w:p w14:paraId="1AC386B1" w14:textId="256D8D77" w:rsidR="00EF237D" w:rsidRPr="00202C19" w:rsidRDefault="00581815" w:rsidP="00EF237D">
            <w:pPr>
              <w:autoSpaceDE/>
              <w:autoSpaceDN/>
              <w:spacing w:line="240" w:lineRule="auto"/>
              <w:ind w:left="-71" w:right="-69" w:firstLine="0"/>
              <w:jc w:val="center"/>
              <w:rPr>
                <w:sz w:val="16"/>
                <w:szCs w:val="16"/>
                <w:lang w:bidi="ar-SA"/>
              </w:rPr>
            </w:pPr>
            <w:r>
              <w:rPr>
                <w:sz w:val="16"/>
                <w:szCs w:val="16"/>
                <w:lang w:bidi="ar-SA"/>
              </w:rPr>
              <w:t>14828,12</w:t>
            </w:r>
          </w:p>
        </w:tc>
        <w:tc>
          <w:tcPr>
            <w:tcW w:w="228" w:type="pct"/>
            <w:vMerge w:val="restart"/>
            <w:tcBorders>
              <w:top w:val="nil"/>
              <w:left w:val="nil"/>
              <w:right w:val="single" w:sz="4" w:space="0" w:color="auto"/>
            </w:tcBorders>
            <w:shd w:val="clear" w:color="auto" w:fill="auto"/>
            <w:textDirection w:val="btLr"/>
            <w:vAlign w:val="center"/>
          </w:tcPr>
          <w:p w14:paraId="5A12E9C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22A02B7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75B09E2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13B0AFF7"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8631,91</w:t>
            </w:r>
          </w:p>
        </w:tc>
        <w:tc>
          <w:tcPr>
            <w:tcW w:w="228" w:type="pct"/>
            <w:tcBorders>
              <w:top w:val="nil"/>
              <w:left w:val="nil"/>
              <w:bottom w:val="single" w:sz="4" w:space="0" w:color="auto"/>
              <w:right w:val="single" w:sz="4" w:space="0" w:color="auto"/>
            </w:tcBorders>
            <w:shd w:val="clear" w:color="auto" w:fill="auto"/>
            <w:textDirection w:val="btLr"/>
            <w:vAlign w:val="center"/>
          </w:tcPr>
          <w:p w14:paraId="7C5B5032" w14:textId="77777777" w:rsidR="00EF237D" w:rsidRPr="00202C19" w:rsidRDefault="00581815" w:rsidP="00EF237D">
            <w:pPr>
              <w:autoSpaceDE/>
              <w:autoSpaceDN/>
              <w:spacing w:line="240" w:lineRule="auto"/>
              <w:ind w:left="113" w:right="113" w:firstLine="0"/>
              <w:jc w:val="center"/>
              <w:rPr>
                <w:sz w:val="16"/>
                <w:szCs w:val="16"/>
                <w:lang w:bidi="ar-SA"/>
              </w:rPr>
            </w:pPr>
            <w:r>
              <w:rPr>
                <w:sz w:val="16"/>
                <w:szCs w:val="16"/>
                <w:lang w:bidi="ar-SA"/>
              </w:rPr>
              <w:t>1899,02</w:t>
            </w:r>
            <w:r w:rsidR="00EF237D"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56209A94"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3BD708E4"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437CE699"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29A75845"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13F21CFF"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4A4F128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56862E6A"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2CD10938" w14:textId="77777777" w:rsidTr="00EF237D">
        <w:trPr>
          <w:cantSplit/>
          <w:trHeight w:val="1057"/>
        </w:trPr>
        <w:tc>
          <w:tcPr>
            <w:tcW w:w="274" w:type="pct"/>
            <w:vMerge/>
            <w:tcBorders>
              <w:left w:val="single" w:sz="4" w:space="0" w:color="auto"/>
              <w:bottom w:val="single" w:sz="4" w:space="0" w:color="auto"/>
              <w:right w:val="single" w:sz="4" w:space="0" w:color="auto"/>
            </w:tcBorders>
            <w:shd w:val="clear" w:color="auto" w:fill="auto"/>
            <w:vAlign w:val="center"/>
          </w:tcPr>
          <w:p w14:paraId="0A974870"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68C2A5A9"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0E5A2E59"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34B0B9AA"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7ACF847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061A0E5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0A6021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6BAB134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1D108735"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2842,08</w:t>
            </w:r>
          </w:p>
        </w:tc>
        <w:tc>
          <w:tcPr>
            <w:tcW w:w="228" w:type="pct"/>
            <w:tcBorders>
              <w:top w:val="nil"/>
              <w:left w:val="nil"/>
              <w:bottom w:val="single" w:sz="4" w:space="0" w:color="auto"/>
              <w:right w:val="single" w:sz="4" w:space="0" w:color="auto"/>
            </w:tcBorders>
            <w:shd w:val="clear" w:color="auto" w:fill="auto"/>
            <w:textDirection w:val="btLr"/>
            <w:vAlign w:val="center"/>
          </w:tcPr>
          <w:p w14:paraId="1E1FB713" w14:textId="77777777" w:rsidR="00EF237D" w:rsidRPr="00202C19" w:rsidRDefault="00581815" w:rsidP="00EF237D">
            <w:pPr>
              <w:autoSpaceDE/>
              <w:autoSpaceDN/>
              <w:spacing w:line="240" w:lineRule="auto"/>
              <w:ind w:left="-71" w:right="-69" w:firstLine="0"/>
              <w:jc w:val="center"/>
              <w:rPr>
                <w:sz w:val="16"/>
                <w:szCs w:val="16"/>
                <w:lang w:bidi="ar-SA"/>
              </w:rPr>
            </w:pPr>
            <w:r>
              <w:rPr>
                <w:sz w:val="16"/>
                <w:szCs w:val="16"/>
                <w:lang w:bidi="ar-SA"/>
              </w:rPr>
              <w:t>1455,11</w:t>
            </w:r>
          </w:p>
        </w:tc>
        <w:tc>
          <w:tcPr>
            <w:tcW w:w="228" w:type="pct"/>
            <w:tcBorders>
              <w:top w:val="nil"/>
              <w:left w:val="nil"/>
              <w:bottom w:val="single" w:sz="4" w:space="0" w:color="auto"/>
              <w:right w:val="single" w:sz="4" w:space="0" w:color="auto"/>
            </w:tcBorders>
            <w:shd w:val="clear" w:color="auto" w:fill="auto"/>
            <w:textDirection w:val="btLr"/>
            <w:vAlign w:val="center"/>
          </w:tcPr>
          <w:p w14:paraId="41BF1DE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5BEC1EFB"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0C6D7621"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5E59758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28FE95F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9CBB0A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26447F36" w14:textId="77777777" w:rsidR="00EF237D" w:rsidRPr="00202C19" w:rsidRDefault="00EF237D" w:rsidP="00EF237D">
            <w:pPr>
              <w:autoSpaceDE/>
              <w:autoSpaceDN/>
              <w:spacing w:line="240" w:lineRule="auto"/>
              <w:ind w:left="-71" w:right="-69" w:firstLine="0"/>
              <w:jc w:val="center"/>
              <w:rPr>
                <w:sz w:val="16"/>
                <w:szCs w:val="16"/>
                <w:lang w:bidi="ar-SA"/>
              </w:rPr>
            </w:pPr>
          </w:p>
        </w:tc>
      </w:tr>
      <w:tr w:rsidR="00EF237D" w:rsidRPr="00202C19" w14:paraId="71B11C3E" w14:textId="77777777" w:rsidTr="00EF237D">
        <w:trPr>
          <w:cantSplit/>
          <w:trHeight w:val="1058"/>
        </w:trPr>
        <w:tc>
          <w:tcPr>
            <w:tcW w:w="274" w:type="pct"/>
            <w:vMerge w:val="restart"/>
            <w:tcBorders>
              <w:top w:val="nil"/>
              <w:left w:val="single" w:sz="4" w:space="0" w:color="auto"/>
              <w:right w:val="single" w:sz="4" w:space="0" w:color="auto"/>
            </w:tcBorders>
            <w:shd w:val="clear" w:color="auto" w:fill="auto"/>
            <w:vAlign w:val="center"/>
          </w:tcPr>
          <w:p w14:paraId="6A5B7193"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1И-</w:t>
            </w:r>
            <w:r>
              <w:rPr>
                <w:sz w:val="16"/>
                <w:szCs w:val="16"/>
                <w:lang w:bidi="ar-SA"/>
              </w:rPr>
              <w:t>2</w:t>
            </w:r>
            <w:r w:rsidRPr="00202C19">
              <w:rPr>
                <w:sz w:val="16"/>
                <w:szCs w:val="16"/>
                <w:lang w:bidi="ar-SA"/>
              </w:rPr>
              <w:t>.9</w:t>
            </w:r>
          </w:p>
        </w:tc>
        <w:tc>
          <w:tcPr>
            <w:tcW w:w="407" w:type="pct"/>
            <w:vMerge w:val="restart"/>
            <w:tcBorders>
              <w:top w:val="nil"/>
              <w:left w:val="nil"/>
              <w:right w:val="single" w:sz="4" w:space="0" w:color="auto"/>
            </w:tcBorders>
            <w:shd w:val="clear" w:color="auto" w:fill="auto"/>
            <w:textDirection w:val="btLr"/>
            <w:hideMark/>
          </w:tcPr>
          <w:p w14:paraId="5120F223"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nil"/>
              <w:left w:val="nil"/>
              <w:right w:val="single" w:sz="4" w:space="0" w:color="auto"/>
            </w:tcBorders>
            <w:shd w:val="clear" w:color="auto" w:fill="auto"/>
            <w:hideMark/>
          </w:tcPr>
          <w:p w14:paraId="77F60B78"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 xml:space="preserve">Реконструкция трубопровода </w:t>
            </w:r>
            <w:proofErr w:type="spellStart"/>
            <w:r w:rsidRPr="00202C19">
              <w:rPr>
                <w:sz w:val="16"/>
                <w:szCs w:val="16"/>
                <w:lang w:bidi="ar-SA"/>
              </w:rPr>
              <w:t>химочищенной</w:t>
            </w:r>
            <w:proofErr w:type="spellEnd"/>
            <w:r w:rsidRPr="00202C19">
              <w:rPr>
                <w:sz w:val="16"/>
                <w:szCs w:val="16"/>
                <w:lang w:bidi="ar-SA"/>
              </w:rPr>
              <w:t xml:space="preserve"> воды</w:t>
            </w:r>
          </w:p>
        </w:tc>
        <w:tc>
          <w:tcPr>
            <w:tcW w:w="543" w:type="pct"/>
            <w:tcBorders>
              <w:top w:val="single" w:sz="4" w:space="0" w:color="auto"/>
              <w:left w:val="nil"/>
              <w:bottom w:val="single" w:sz="4" w:space="0" w:color="auto"/>
              <w:right w:val="single" w:sz="4" w:space="0" w:color="auto"/>
            </w:tcBorders>
            <w:shd w:val="clear" w:color="auto" w:fill="auto"/>
            <w:vAlign w:val="center"/>
            <w:hideMark/>
          </w:tcPr>
          <w:p w14:paraId="3522E3DE"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nil"/>
              <w:left w:val="nil"/>
              <w:right w:val="single" w:sz="4" w:space="0" w:color="auto"/>
            </w:tcBorders>
            <w:shd w:val="clear" w:color="auto" w:fill="auto"/>
            <w:textDirection w:val="btLr"/>
            <w:vAlign w:val="center"/>
          </w:tcPr>
          <w:p w14:paraId="168C9D6F" w14:textId="76D8CD18"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12 059,08</w:t>
            </w:r>
          </w:p>
        </w:tc>
        <w:tc>
          <w:tcPr>
            <w:tcW w:w="228" w:type="pct"/>
            <w:vMerge w:val="restart"/>
            <w:tcBorders>
              <w:top w:val="nil"/>
              <w:left w:val="nil"/>
              <w:right w:val="single" w:sz="4" w:space="0" w:color="auto"/>
            </w:tcBorders>
            <w:shd w:val="clear" w:color="auto" w:fill="auto"/>
            <w:textDirection w:val="btLr"/>
            <w:vAlign w:val="center"/>
          </w:tcPr>
          <w:p w14:paraId="2B80606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76FE0D6D" w14:textId="77777777"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346,06</w:t>
            </w:r>
          </w:p>
        </w:tc>
        <w:tc>
          <w:tcPr>
            <w:tcW w:w="228" w:type="pct"/>
            <w:vMerge w:val="restart"/>
            <w:tcBorders>
              <w:top w:val="nil"/>
              <w:left w:val="nil"/>
              <w:right w:val="single" w:sz="4" w:space="0" w:color="auto"/>
            </w:tcBorders>
            <w:shd w:val="clear" w:color="auto" w:fill="auto"/>
            <w:textDirection w:val="btLr"/>
            <w:vAlign w:val="center"/>
          </w:tcPr>
          <w:p w14:paraId="0B56048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7DF8D20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D9D998D" w14:textId="35E1245E"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6 570,82</w:t>
            </w:r>
          </w:p>
        </w:tc>
        <w:tc>
          <w:tcPr>
            <w:tcW w:w="228" w:type="pct"/>
            <w:tcBorders>
              <w:top w:val="nil"/>
              <w:left w:val="nil"/>
              <w:bottom w:val="single" w:sz="4" w:space="0" w:color="auto"/>
              <w:right w:val="single" w:sz="4" w:space="0" w:color="auto"/>
            </w:tcBorders>
            <w:shd w:val="clear" w:color="auto" w:fill="auto"/>
            <w:textDirection w:val="btLr"/>
            <w:vAlign w:val="center"/>
          </w:tcPr>
          <w:p w14:paraId="321895C2"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7435FDA7"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5650E920"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790C5B65"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6A1B2BAC"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2F675A99"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2B0B75C0"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642F7B31" w14:textId="77777777" w:rsidTr="00EF237D">
        <w:trPr>
          <w:cantSplit/>
          <w:trHeight w:val="1057"/>
        </w:trPr>
        <w:tc>
          <w:tcPr>
            <w:tcW w:w="274" w:type="pct"/>
            <w:vMerge/>
            <w:tcBorders>
              <w:left w:val="single" w:sz="4" w:space="0" w:color="auto"/>
              <w:bottom w:val="single" w:sz="4" w:space="0" w:color="auto"/>
              <w:right w:val="single" w:sz="4" w:space="0" w:color="auto"/>
            </w:tcBorders>
            <w:shd w:val="clear" w:color="auto" w:fill="auto"/>
            <w:vAlign w:val="center"/>
          </w:tcPr>
          <w:p w14:paraId="32955A08"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26ABA0C7"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2143AACB"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3BFBDF93"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48BCDC3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10595E0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4F79454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7A629B1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3E592D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093ED36B" w14:textId="193D0B09"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5 142,20</w:t>
            </w:r>
          </w:p>
        </w:tc>
        <w:tc>
          <w:tcPr>
            <w:tcW w:w="228" w:type="pct"/>
            <w:tcBorders>
              <w:top w:val="nil"/>
              <w:left w:val="nil"/>
              <w:bottom w:val="single" w:sz="4" w:space="0" w:color="auto"/>
              <w:right w:val="single" w:sz="4" w:space="0" w:color="auto"/>
            </w:tcBorders>
            <w:shd w:val="clear" w:color="auto" w:fill="auto"/>
            <w:textDirection w:val="btLr"/>
            <w:vAlign w:val="center"/>
          </w:tcPr>
          <w:p w14:paraId="4A4161C6"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950C1B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3A24930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282A201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31D8E9B"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FF4CD5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D7748C4" w14:textId="77777777" w:rsidR="00EF237D" w:rsidRPr="00202C19" w:rsidRDefault="00EF237D" w:rsidP="00EF237D">
            <w:pPr>
              <w:autoSpaceDE/>
              <w:autoSpaceDN/>
              <w:spacing w:line="240" w:lineRule="auto"/>
              <w:ind w:left="-71" w:right="-69" w:firstLine="0"/>
              <w:jc w:val="center"/>
              <w:rPr>
                <w:sz w:val="16"/>
                <w:szCs w:val="16"/>
                <w:lang w:bidi="ar-SA"/>
              </w:rPr>
            </w:pPr>
          </w:p>
        </w:tc>
      </w:tr>
      <w:tr w:rsidR="00EF237D" w:rsidRPr="00202C19" w14:paraId="123C4298" w14:textId="77777777" w:rsidTr="00EF237D">
        <w:trPr>
          <w:cantSplit/>
          <w:trHeight w:val="1095"/>
        </w:trPr>
        <w:tc>
          <w:tcPr>
            <w:tcW w:w="274" w:type="pct"/>
            <w:vMerge w:val="restart"/>
            <w:tcBorders>
              <w:top w:val="nil"/>
              <w:left w:val="single" w:sz="4" w:space="0" w:color="auto"/>
              <w:right w:val="single" w:sz="4" w:space="0" w:color="auto"/>
            </w:tcBorders>
            <w:shd w:val="clear" w:color="auto" w:fill="auto"/>
          </w:tcPr>
          <w:p w14:paraId="0C95E789"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1И-</w:t>
            </w:r>
            <w:r>
              <w:rPr>
                <w:sz w:val="16"/>
                <w:szCs w:val="16"/>
                <w:lang w:bidi="ar-SA"/>
              </w:rPr>
              <w:t>2</w:t>
            </w:r>
            <w:r w:rsidRPr="00202C19">
              <w:rPr>
                <w:sz w:val="16"/>
                <w:szCs w:val="16"/>
                <w:lang w:bidi="ar-SA"/>
              </w:rPr>
              <w:t>.11</w:t>
            </w:r>
          </w:p>
        </w:tc>
        <w:tc>
          <w:tcPr>
            <w:tcW w:w="407" w:type="pct"/>
            <w:vMerge w:val="restart"/>
            <w:tcBorders>
              <w:top w:val="nil"/>
              <w:left w:val="nil"/>
              <w:right w:val="single" w:sz="4" w:space="0" w:color="auto"/>
            </w:tcBorders>
            <w:shd w:val="clear" w:color="auto" w:fill="auto"/>
            <w:textDirection w:val="btLr"/>
            <w:hideMark/>
          </w:tcPr>
          <w:p w14:paraId="6DE03959"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nil"/>
              <w:left w:val="nil"/>
              <w:right w:val="single" w:sz="4" w:space="0" w:color="auto"/>
            </w:tcBorders>
            <w:shd w:val="clear" w:color="auto" w:fill="auto"/>
            <w:hideMark/>
          </w:tcPr>
          <w:p w14:paraId="4E050F94"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 xml:space="preserve"> Реконструкция трубопровода осветленной воды</w:t>
            </w:r>
          </w:p>
        </w:tc>
        <w:tc>
          <w:tcPr>
            <w:tcW w:w="543" w:type="pct"/>
            <w:tcBorders>
              <w:top w:val="single" w:sz="4" w:space="0" w:color="auto"/>
              <w:left w:val="nil"/>
              <w:bottom w:val="single" w:sz="4" w:space="0" w:color="auto"/>
              <w:right w:val="single" w:sz="4" w:space="0" w:color="auto"/>
            </w:tcBorders>
            <w:shd w:val="clear" w:color="auto" w:fill="auto"/>
            <w:vAlign w:val="center"/>
            <w:hideMark/>
          </w:tcPr>
          <w:p w14:paraId="33339189"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nil"/>
              <w:left w:val="nil"/>
              <w:right w:val="single" w:sz="4" w:space="0" w:color="auto"/>
            </w:tcBorders>
            <w:shd w:val="clear" w:color="auto" w:fill="auto"/>
            <w:textDirection w:val="btLr"/>
            <w:vAlign w:val="center"/>
          </w:tcPr>
          <w:p w14:paraId="5C62F668" w14:textId="55DD066D"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2913,48</w:t>
            </w:r>
          </w:p>
        </w:tc>
        <w:tc>
          <w:tcPr>
            <w:tcW w:w="228" w:type="pct"/>
            <w:vMerge w:val="restart"/>
            <w:tcBorders>
              <w:top w:val="nil"/>
              <w:left w:val="nil"/>
              <w:right w:val="single" w:sz="4" w:space="0" w:color="auto"/>
            </w:tcBorders>
            <w:shd w:val="clear" w:color="auto" w:fill="auto"/>
            <w:textDirection w:val="btLr"/>
            <w:vAlign w:val="center"/>
          </w:tcPr>
          <w:p w14:paraId="5B93D21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50F096AC" w14:textId="7640FAC4"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121,48</w:t>
            </w:r>
          </w:p>
        </w:tc>
        <w:tc>
          <w:tcPr>
            <w:tcW w:w="228" w:type="pct"/>
            <w:vMerge w:val="restart"/>
            <w:tcBorders>
              <w:top w:val="nil"/>
              <w:left w:val="nil"/>
              <w:right w:val="single" w:sz="4" w:space="0" w:color="auto"/>
            </w:tcBorders>
            <w:shd w:val="clear" w:color="auto" w:fill="auto"/>
            <w:textDirection w:val="btLr"/>
            <w:vAlign w:val="center"/>
          </w:tcPr>
          <w:p w14:paraId="38D1332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nil"/>
              <w:left w:val="nil"/>
              <w:right w:val="single" w:sz="4" w:space="0" w:color="auto"/>
            </w:tcBorders>
            <w:shd w:val="clear" w:color="auto" w:fill="auto"/>
            <w:textDirection w:val="btLr"/>
            <w:vAlign w:val="center"/>
          </w:tcPr>
          <w:p w14:paraId="4CA443D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54CCA0A5" w14:textId="1B4C593E"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1566,26</w:t>
            </w:r>
          </w:p>
        </w:tc>
        <w:tc>
          <w:tcPr>
            <w:tcW w:w="228" w:type="pct"/>
            <w:tcBorders>
              <w:top w:val="nil"/>
              <w:left w:val="nil"/>
              <w:bottom w:val="single" w:sz="4" w:space="0" w:color="auto"/>
              <w:right w:val="single" w:sz="4" w:space="0" w:color="auto"/>
            </w:tcBorders>
            <w:shd w:val="clear" w:color="auto" w:fill="auto"/>
            <w:textDirection w:val="btLr"/>
            <w:vAlign w:val="center"/>
          </w:tcPr>
          <w:p w14:paraId="493BC397"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14CB560B"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57B0A3D5"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2E8A194B"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02F90FD7"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27E16A6C"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nil"/>
              <w:left w:val="nil"/>
              <w:bottom w:val="single" w:sz="4" w:space="0" w:color="auto"/>
              <w:right w:val="single" w:sz="4" w:space="0" w:color="auto"/>
            </w:tcBorders>
            <w:shd w:val="clear" w:color="auto" w:fill="auto"/>
            <w:textDirection w:val="btLr"/>
            <w:vAlign w:val="center"/>
          </w:tcPr>
          <w:p w14:paraId="0DBC775F"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5A7F046A" w14:textId="77777777" w:rsidTr="00EF237D">
        <w:trPr>
          <w:cantSplit/>
          <w:trHeight w:val="1095"/>
        </w:trPr>
        <w:tc>
          <w:tcPr>
            <w:tcW w:w="274" w:type="pct"/>
            <w:vMerge/>
            <w:tcBorders>
              <w:left w:val="single" w:sz="4" w:space="0" w:color="auto"/>
              <w:bottom w:val="single" w:sz="4" w:space="0" w:color="auto"/>
              <w:right w:val="single" w:sz="4" w:space="0" w:color="auto"/>
            </w:tcBorders>
            <w:shd w:val="clear" w:color="auto" w:fill="auto"/>
          </w:tcPr>
          <w:p w14:paraId="2CD374D9"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47366214"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0C5D6A6B"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76C8337B"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796BE0C1"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A9A3BA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49F06DE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27B4519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4BABDE0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1B72C01D" w14:textId="6CEE6FEF"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1225,74</w:t>
            </w:r>
          </w:p>
        </w:tc>
        <w:tc>
          <w:tcPr>
            <w:tcW w:w="228" w:type="pct"/>
            <w:tcBorders>
              <w:top w:val="nil"/>
              <w:left w:val="nil"/>
              <w:bottom w:val="single" w:sz="4" w:space="0" w:color="auto"/>
              <w:right w:val="single" w:sz="4" w:space="0" w:color="auto"/>
            </w:tcBorders>
            <w:shd w:val="clear" w:color="auto" w:fill="auto"/>
            <w:textDirection w:val="btLr"/>
            <w:vAlign w:val="center"/>
          </w:tcPr>
          <w:p w14:paraId="1C40EA2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0162ECC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4B223A4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B22812B"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75C24FF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3A81E48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nil"/>
              <w:left w:val="nil"/>
              <w:bottom w:val="single" w:sz="4" w:space="0" w:color="auto"/>
              <w:right w:val="single" w:sz="4" w:space="0" w:color="auto"/>
            </w:tcBorders>
            <w:shd w:val="clear" w:color="auto" w:fill="auto"/>
            <w:textDirection w:val="btLr"/>
            <w:vAlign w:val="center"/>
          </w:tcPr>
          <w:p w14:paraId="24292BB8" w14:textId="77777777" w:rsidR="00EF237D" w:rsidRPr="00202C19" w:rsidRDefault="00EF237D" w:rsidP="00EF237D">
            <w:pPr>
              <w:autoSpaceDE/>
              <w:autoSpaceDN/>
              <w:spacing w:line="240" w:lineRule="auto"/>
              <w:ind w:left="-71" w:right="-69" w:firstLine="0"/>
              <w:jc w:val="center"/>
              <w:rPr>
                <w:sz w:val="16"/>
                <w:szCs w:val="16"/>
                <w:lang w:bidi="ar-SA"/>
              </w:rPr>
            </w:pPr>
          </w:p>
        </w:tc>
      </w:tr>
      <w:tr w:rsidR="00EF237D" w:rsidRPr="00202C19" w14:paraId="2FCEA10B" w14:textId="77777777" w:rsidTr="00EF237D">
        <w:trPr>
          <w:cantSplit/>
          <w:trHeight w:val="1058"/>
        </w:trPr>
        <w:tc>
          <w:tcPr>
            <w:tcW w:w="274" w:type="pct"/>
            <w:vMerge w:val="restart"/>
            <w:tcBorders>
              <w:top w:val="nil"/>
              <w:left w:val="single" w:sz="4" w:space="0" w:color="auto"/>
              <w:right w:val="single" w:sz="4" w:space="0" w:color="auto"/>
            </w:tcBorders>
            <w:shd w:val="clear" w:color="auto" w:fill="auto"/>
          </w:tcPr>
          <w:p w14:paraId="55D936CA"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lastRenderedPageBreak/>
              <w:t>1И-</w:t>
            </w:r>
            <w:r>
              <w:rPr>
                <w:sz w:val="16"/>
                <w:szCs w:val="16"/>
                <w:lang w:bidi="ar-SA"/>
              </w:rPr>
              <w:t>2</w:t>
            </w:r>
            <w:r w:rsidRPr="00202C19">
              <w:rPr>
                <w:sz w:val="16"/>
                <w:szCs w:val="16"/>
                <w:lang w:bidi="ar-SA"/>
              </w:rPr>
              <w:t>.12</w:t>
            </w:r>
          </w:p>
        </w:tc>
        <w:tc>
          <w:tcPr>
            <w:tcW w:w="407" w:type="pct"/>
            <w:vMerge w:val="restart"/>
            <w:tcBorders>
              <w:top w:val="single" w:sz="4" w:space="0" w:color="auto"/>
              <w:left w:val="nil"/>
              <w:right w:val="single" w:sz="4" w:space="0" w:color="auto"/>
            </w:tcBorders>
            <w:shd w:val="clear" w:color="auto" w:fill="auto"/>
            <w:textDirection w:val="btLr"/>
            <w:hideMark/>
          </w:tcPr>
          <w:p w14:paraId="0917CCE3"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hideMark/>
          </w:tcPr>
          <w:p w14:paraId="711BCA59"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 xml:space="preserve">Реконструкция трубопровода </w:t>
            </w:r>
            <w:proofErr w:type="spellStart"/>
            <w:r w:rsidRPr="00202C19">
              <w:rPr>
                <w:sz w:val="16"/>
                <w:szCs w:val="16"/>
                <w:lang w:bidi="ar-SA"/>
              </w:rPr>
              <w:t>декарбонизированной</w:t>
            </w:r>
            <w:proofErr w:type="spellEnd"/>
            <w:r w:rsidRPr="00202C19">
              <w:rPr>
                <w:sz w:val="16"/>
                <w:szCs w:val="16"/>
                <w:lang w:bidi="ar-SA"/>
              </w:rPr>
              <w:t xml:space="preserve"> воды </w:t>
            </w:r>
          </w:p>
        </w:tc>
        <w:tc>
          <w:tcPr>
            <w:tcW w:w="543" w:type="pct"/>
            <w:tcBorders>
              <w:top w:val="single" w:sz="4" w:space="0" w:color="auto"/>
              <w:left w:val="nil"/>
              <w:bottom w:val="single" w:sz="4" w:space="0" w:color="auto"/>
              <w:right w:val="single" w:sz="4" w:space="0" w:color="auto"/>
            </w:tcBorders>
            <w:shd w:val="clear" w:color="auto" w:fill="auto"/>
            <w:vAlign w:val="center"/>
            <w:hideMark/>
          </w:tcPr>
          <w:p w14:paraId="522EA6C7"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single" w:sz="4" w:space="0" w:color="auto"/>
              <w:left w:val="nil"/>
              <w:right w:val="single" w:sz="4" w:space="0" w:color="auto"/>
            </w:tcBorders>
            <w:shd w:val="clear" w:color="auto" w:fill="auto"/>
            <w:textDirection w:val="btLr"/>
            <w:vAlign w:val="center"/>
          </w:tcPr>
          <w:p w14:paraId="62C0F03D"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12 104,90</w:t>
            </w:r>
          </w:p>
        </w:tc>
        <w:tc>
          <w:tcPr>
            <w:tcW w:w="228" w:type="pct"/>
            <w:vMerge w:val="restart"/>
            <w:tcBorders>
              <w:top w:val="single" w:sz="4" w:space="0" w:color="auto"/>
              <w:left w:val="nil"/>
              <w:right w:val="single" w:sz="4" w:space="0" w:color="auto"/>
            </w:tcBorders>
            <w:shd w:val="clear" w:color="auto" w:fill="auto"/>
            <w:textDirection w:val="btLr"/>
            <w:vAlign w:val="center"/>
          </w:tcPr>
          <w:p w14:paraId="1ECD4D1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45137200" w14:textId="16158A79"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1334,9</w:t>
            </w:r>
          </w:p>
        </w:tc>
        <w:tc>
          <w:tcPr>
            <w:tcW w:w="228" w:type="pct"/>
            <w:vMerge w:val="restart"/>
            <w:tcBorders>
              <w:top w:val="single" w:sz="4" w:space="0" w:color="auto"/>
              <w:left w:val="nil"/>
              <w:right w:val="single" w:sz="4" w:space="0" w:color="auto"/>
            </w:tcBorders>
            <w:shd w:val="clear" w:color="auto" w:fill="auto"/>
            <w:textDirection w:val="btLr"/>
            <w:vAlign w:val="center"/>
          </w:tcPr>
          <w:p w14:paraId="1609538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7ED525B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215FED5" w14:textId="536E12EE"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60</w:t>
            </w:r>
            <w:r>
              <w:rPr>
                <w:sz w:val="16"/>
                <w:szCs w:val="16"/>
                <w:lang w:bidi="ar-SA"/>
              </w:rPr>
              <w:t>41,80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0DE0154"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FE5C616"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CED1A47"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F15D8ED"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42FF2B6"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E7EF846"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 </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8076C32"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336E3F7B" w14:textId="77777777" w:rsidTr="00EF237D">
        <w:trPr>
          <w:cantSplit/>
          <w:trHeight w:val="1057"/>
        </w:trPr>
        <w:tc>
          <w:tcPr>
            <w:tcW w:w="274" w:type="pct"/>
            <w:vMerge/>
            <w:tcBorders>
              <w:left w:val="single" w:sz="4" w:space="0" w:color="auto"/>
              <w:bottom w:val="single" w:sz="4" w:space="0" w:color="auto"/>
              <w:right w:val="single" w:sz="4" w:space="0" w:color="auto"/>
            </w:tcBorders>
            <w:shd w:val="clear" w:color="auto" w:fill="auto"/>
          </w:tcPr>
          <w:p w14:paraId="2504E589"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47E677A2"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6F886AE6"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5F79ECB8"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637B2FB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07E2C71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21FC930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71A03213"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29AE034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3BFB44D" w14:textId="40D91F89"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4 728,20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C749FB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1206D6C"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412B3A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C84062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FEE091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9DFDD9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C45F8FF" w14:textId="77777777" w:rsidR="00EF237D" w:rsidRPr="00202C19" w:rsidRDefault="00EF237D" w:rsidP="00EF237D">
            <w:pPr>
              <w:autoSpaceDE/>
              <w:autoSpaceDN/>
              <w:spacing w:line="240" w:lineRule="auto"/>
              <w:ind w:left="-71" w:right="-69" w:firstLine="0"/>
              <w:jc w:val="center"/>
              <w:rPr>
                <w:sz w:val="16"/>
                <w:szCs w:val="16"/>
                <w:lang w:bidi="ar-SA"/>
              </w:rPr>
            </w:pPr>
          </w:p>
        </w:tc>
      </w:tr>
      <w:tr w:rsidR="00EF237D" w:rsidRPr="00202C19" w14:paraId="1FB8E72F" w14:textId="77777777" w:rsidTr="00EF237D">
        <w:trPr>
          <w:cantSplit/>
          <w:trHeight w:val="1058"/>
        </w:trPr>
        <w:tc>
          <w:tcPr>
            <w:tcW w:w="274" w:type="pct"/>
            <w:vMerge w:val="restart"/>
            <w:tcBorders>
              <w:top w:val="single" w:sz="4" w:space="0" w:color="auto"/>
              <w:left w:val="single" w:sz="4" w:space="0" w:color="auto"/>
              <w:right w:val="single" w:sz="4" w:space="0" w:color="auto"/>
            </w:tcBorders>
            <w:shd w:val="clear" w:color="auto" w:fill="auto"/>
          </w:tcPr>
          <w:p w14:paraId="27861A4A"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1И-</w:t>
            </w:r>
            <w:r>
              <w:rPr>
                <w:sz w:val="16"/>
                <w:szCs w:val="16"/>
                <w:lang w:bidi="ar-SA"/>
              </w:rPr>
              <w:t>2</w:t>
            </w:r>
            <w:r w:rsidRPr="00202C19">
              <w:rPr>
                <w:sz w:val="16"/>
                <w:szCs w:val="16"/>
                <w:lang w:bidi="ar-SA"/>
              </w:rPr>
              <w:t>.13</w:t>
            </w:r>
          </w:p>
        </w:tc>
        <w:tc>
          <w:tcPr>
            <w:tcW w:w="407" w:type="pct"/>
            <w:vMerge w:val="restart"/>
            <w:tcBorders>
              <w:top w:val="single" w:sz="4" w:space="0" w:color="auto"/>
              <w:left w:val="nil"/>
              <w:right w:val="single" w:sz="4" w:space="0" w:color="auto"/>
            </w:tcBorders>
            <w:shd w:val="clear" w:color="auto" w:fill="auto"/>
            <w:textDirection w:val="btLr"/>
          </w:tcPr>
          <w:p w14:paraId="5EAB6318"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tcPr>
          <w:p w14:paraId="7005843B"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Реконструкция  насосов раствора соли с обвязкой</w:t>
            </w:r>
          </w:p>
        </w:tc>
        <w:tc>
          <w:tcPr>
            <w:tcW w:w="543" w:type="pct"/>
            <w:tcBorders>
              <w:top w:val="single" w:sz="4" w:space="0" w:color="auto"/>
              <w:left w:val="nil"/>
              <w:bottom w:val="single" w:sz="4" w:space="0" w:color="auto"/>
              <w:right w:val="single" w:sz="4" w:space="0" w:color="auto"/>
            </w:tcBorders>
            <w:shd w:val="clear" w:color="auto" w:fill="auto"/>
            <w:vAlign w:val="center"/>
          </w:tcPr>
          <w:p w14:paraId="1EAEB695"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single" w:sz="4" w:space="0" w:color="auto"/>
              <w:left w:val="nil"/>
              <w:right w:val="single" w:sz="4" w:space="0" w:color="auto"/>
            </w:tcBorders>
            <w:shd w:val="clear" w:color="auto" w:fill="auto"/>
            <w:textDirection w:val="btLr"/>
            <w:vAlign w:val="center"/>
          </w:tcPr>
          <w:p w14:paraId="2F9F4261"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4 495,79</w:t>
            </w:r>
          </w:p>
        </w:tc>
        <w:tc>
          <w:tcPr>
            <w:tcW w:w="228" w:type="pct"/>
            <w:vMerge w:val="restart"/>
            <w:tcBorders>
              <w:top w:val="single" w:sz="4" w:space="0" w:color="auto"/>
              <w:left w:val="nil"/>
              <w:right w:val="single" w:sz="4" w:space="0" w:color="auto"/>
            </w:tcBorders>
            <w:shd w:val="clear" w:color="auto" w:fill="auto"/>
            <w:textDirection w:val="btLr"/>
            <w:vAlign w:val="center"/>
          </w:tcPr>
          <w:p w14:paraId="0BC24B5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37D05897"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495,79</w:t>
            </w:r>
          </w:p>
        </w:tc>
        <w:tc>
          <w:tcPr>
            <w:tcW w:w="228" w:type="pct"/>
            <w:vMerge w:val="restart"/>
            <w:tcBorders>
              <w:top w:val="single" w:sz="4" w:space="0" w:color="auto"/>
              <w:left w:val="nil"/>
              <w:right w:val="single" w:sz="4" w:space="0" w:color="auto"/>
            </w:tcBorders>
            <w:shd w:val="clear" w:color="auto" w:fill="auto"/>
            <w:textDirection w:val="btLr"/>
            <w:vAlign w:val="center"/>
          </w:tcPr>
          <w:p w14:paraId="4EE35D7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03866CF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570DF593"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D92DFB1"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2593,30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69C7A9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C17E54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BC36FE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3A95AC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30C0D9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071FB0D"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70C4389F" w14:textId="77777777" w:rsidTr="00EF237D">
        <w:trPr>
          <w:cantSplit/>
          <w:trHeight w:val="1057"/>
        </w:trPr>
        <w:tc>
          <w:tcPr>
            <w:tcW w:w="274" w:type="pct"/>
            <w:vMerge/>
            <w:tcBorders>
              <w:left w:val="single" w:sz="4" w:space="0" w:color="auto"/>
              <w:bottom w:val="single" w:sz="4" w:space="0" w:color="auto"/>
              <w:right w:val="single" w:sz="4" w:space="0" w:color="auto"/>
            </w:tcBorders>
            <w:shd w:val="clear" w:color="auto" w:fill="auto"/>
          </w:tcPr>
          <w:p w14:paraId="1389B82A"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256ADEAE"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0FED6E43"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22ABCAE5"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339382C4"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D0C6F4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21168523"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77FE50F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727568A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1D3D9761"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EE538AE"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1406,70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ABC604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7C5467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62C836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4B9767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A024C5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5372CF3"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F65DDD" w:rsidRPr="00202C19" w14:paraId="67EC3F50" w14:textId="77777777" w:rsidTr="00EF237D">
        <w:trPr>
          <w:cantSplit/>
          <w:trHeight w:val="1347"/>
        </w:trPr>
        <w:tc>
          <w:tcPr>
            <w:tcW w:w="274" w:type="pct"/>
            <w:vMerge w:val="restart"/>
            <w:tcBorders>
              <w:top w:val="single" w:sz="4" w:space="0" w:color="auto"/>
              <w:left w:val="single" w:sz="4" w:space="0" w:color="auto"/>
              <w:right w:val="single" w:sz="4" w:space="0" w:color="auto"/>
            </w:tcBorders>
            <w:shd w:val="clear" w:color="auto" w:fill="auto"/>
          </w:tcPr>
          <w:p w14:paraId="32BD1D81" w14:textId="77777777" w:rsidR="00EF237D" w:rsidRPr="00202C19" w:rsidRDefault="00EF237D" w:rsidP="00EF237D">
            <w:pPr>
              <w:autoSpaceDE/>
              <w:autoSpaceDN/>
              <w:spacing w:line="240" w:lineRule="auto"/>
              <w:ind w:firstLine="0"/>
              <w:jc w:val="center"/>
              <w:rPr>
                <w:sz w:val="16"/>
                <w:szCs w:val="16"/>
                <w:lang w:bidi="ar-SA"/>
              </w:rPr>
            </w:pPr>
            <w:r>
              <w:rPr>
                <w:sz w:val="16"/>
                <w:szCs w:val="16"/>
                <w:lang w:bidi="ar-SA"/>
              </w:rPr>
              <w:t>1И-2</w:t>
            </w:r>
            <w:r w:rsidRPr="00202C19">
              <w:rPr>
                <w:sz w:val="16"/>
                <w:szCs w:val="16"/>
                <w:lang w:bidi="ar-SA"/>
              </w:rPr>
              <w:t>.14</w:t>
            </w:r>
          </w:p>
        </w:tc>
        <w:tc>
          <w:tcPr>
            <w:tcW w:w="407" w:type="pct"/>
            <w:vMerge w:val="restart"/>
            <w:tcBorders>
              <w:top w:val="single" w:sz="4" w:space="0" w:color="auto"/>
              <w:left w:val="nil"/>
              <w:right w:val="single" w:sz="4" w:space="0" w:color="auto"/>
            </w:tcBorders>
            <w:shd w:val="clear" w:color="auto" w:fill="auto"/>
            <w:textDirection w:val="btLr"/>
          </w:tcPr>
          <w:p w14:paraId="1C21AD84"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vAlign w:val="center"/>
          </w:tcPr>
          <w:p w14:paraId="530A57A6"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Реконструкция кровли котлотурбинного цеха 1Т</w:t>
            </w:r>
          </w:p>
        </w:tc>
        <w:tc>
          <w:tcPr>
            <w:tcW w:w="543" w:type="pct"/>
            <w:tcBorders>
              <w:top w:val="single" w:sz="4" w:space="0" w:color="auto"/>
              <w:left w:val="nil"/>
              <w:bottom w:val="single" w:sz="4" w:space="0" w:color="auto"/>
              <w:right w:val="single" w:sz="4" w:space="0" w:color="auto"/>
            </w:tcBorders>
            <w:shd w:val="clear" w:color="auto" w:fill="auto"/>
            <w:vAlign w:val="center"/>
          </w:tcPr>
          <w:p w14:paraId="4ED16C12"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прочие собственные средства: арендная плата (амортизационные отчисления в составе арендной платы)</w:t>
            </w:r>
          </w:p>
        </w:tc>
        <w:tc>
          <w:tcPr>
            <w:tcW w:w="228" w:type="pct"/>
            <w:vMerge w:val="restart"/>
            <w:tcBorders>
              <w:top w:val="single" w:sz="4" w:space="0" w:color="auto"/>
              <w:left w:val="nil"/>
              <w:right w:val="single" w:sz="4" w:space="0" w:color="auto"/>
            </w:tcBorders>
            <w:shd w:val="clear" w:color="auto" w:fill="auto"/>
            <w:textDirection w:val="btLr"/>
            <w:vAlign w:val="center"/>
          </w:tcPr>
          <w:p w14:paraId="532BD68A" w14:textId="649B93E6" w:rsidR="00EF237D" w:rsidRPr="00202C19" w:rsidRDefault="00581815" w:rsidP="00EF237D">
            <w:pPr>
              <w:autoSpaceDE/>
              <w:autoSpaceDN/>
              <w:spacing w:line="240" w:lineRule="auto"/>
              <w:ind w:left="-71" w:right="-69" w:firstLine="0"/>
              <w:jc w:val="center"/>
              <w:rPr>
                <w:sz w:val="16"/>
                <w:szCs w:val="16"/>
                <w:lang w:bidi="ar-SA"/>
              </w:rPr>
            </w:pPr>
            <w:r>
              <w:rPr>
                <w:sz w:val="16"/>
                <w:szCs w:val="16"/>
                <w:lang w:bidi="ar-SA"/>
              </w:rPr>
              <w:t>46 707,55</w:t>
            </w:r>
          </w:p>
        </w:tc>
        <w:tc>
          <w:tcPr>
            <w:tcW w:w="228" w:type="pct"/>
            <w:vMerge w:val="restart"/>
            <w:tcBorders>
              <w:top w:val="single" w:sz="4" w:space="0" w:color="auto"/>
              <w:left w:val="nil"/>
              <w:right w:val="single" w:sz="4" w:space="0" w:color="auto"/>
            </w:tcBorders>
            <w:shd w:val="clear" w:color="auto" w:fill="auto"/>
            <w:textDirection w:val="btLr"/>
            <w:vAlign w:val="center"/>
          </w:tcPr>
          <w:p w14:paraId="53D24A7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457FAB5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4DDE23D1"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E10EDA1" w14:textId="3F85C32F"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33 269,00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A79181F" w14:textId="099DB9BE" w:rsidR="00EF237D" w:rsidRPr="00A74E19" w:rsidRDefault="00581815" w:rsidP="00EF237D">
            <w:pPr>
              <w:autoSpaceDE/>
              <w:autoSpaceDN/>
              <w:spacing w:line="240" w:lineRule="auto"/>
              <w:ind w:left="-71" w:right="-69" w:firstLine="0"/>
              <w:jc w:val="center"/>
              <w:rPr>
                <w:sz w:val="16"/>
              </w:rPr>
            </w:pPr>
            <w:r>
              <w:rPr>
                <w:sz w:val="16"/>
                <w:szCs w:val="16"/>
                <w:lang w:bidi="ar-SA"/>
              </w:rPr>
              <w:t>1406,72</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29F46E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37036D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2F4493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0A9B9E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A4D43C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12E355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4C0EA60"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2CEA0A60" w14:textId="77777777" w:rsidTr="00EF237D">
        <w:trPr>
          <w:cantSplit/>
          <w:trHeight w:val="972"/>
        </w:trPr>
        <w:tc>
          <w:tcPr>
            <w:tcW w:w="274" w:type="pct"/>
            <w:vMerge/>
            <w:tcBorders>
              <w:left w:val="single" w:sz="4" w:space="0" w:color="auto"/>
              <w:bottom w:val="single" w:sz="4" w:space="0" w:color="auto"/>
              <w:right w:val="single" w:sz="4" w:space="0" w:color="auto"/>
            </w:tcBorders>
            <w:shd w:val="clear" w:color="auto" w:fill="auto"/>
          </w:tcPr>
          <w:p w14:paraId="6D45C31E" w14:textId="77777777" w:rsidR="00EF237D" w:rsidRPr="00202C19" w:rsidRDefault="00EF237D" w:rsidP="00EF237D">
            <w:pPr>
              <w:autoSpaceDE/>
              <w:autoSpaceDN/>
              <w:spacing w:line="240" w:lineRule="auto"/>
              <w:ind w:firstLine="0"/>
              <w:jc w:val="center"/>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285B34AF"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4E00EEDF"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14D8BDED"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59FAE99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09DF298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514A0A2C"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20750EC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5C5BFFD" w14:textId="02EB756F"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10 953,94</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E632DDE" w14:textId="1E04DAC6" w:rsidR="00EF237D" w:rsidRPr="00202C19" w:rsidRDefault="00581815" w:rsidP="00EF237D">
            <w:pPr>
              <w:autoSpaceDE/>
              <w:autoSpaceDN/>
              <w:spacing w:line="240" w:lineRule="auto"/>
              <w:ind w:left="-71" w:right="-69" w:firstLine="0"/>
              <w:jc w:val="center"/>
              <w:rPr>
                <w:sz w:val="16"/>
                <w:szCs w:val="16"/>
                <w:lang w:bidi="ar-SA"/>
              </w:rPr>
            </w:pPr>
            <w:r>
              <w:rPr>
                <w:sz w:val="16"/>
                <w:szCs w:val="16"/>
                <w:lang w:bidi="ar-SA"/>
              </w:rPr>
              <w:t>1077,89</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DE37923"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AAB053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DF4C09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18E1D8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40EA90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176DF6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8659AA2"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0079D1A1" w14:textId="77777777" w:rsidTr="00A74E19">
        <w:trPr>
          <w:cantSplit/>
          <w:trHeight w:val="322"/>
        </w:trPr>
        <w:tc>
          <w:tcPr>
            <w:tcW w:w="274" w:type="pct"/>
            <w:vMerge w:val="restart"/>
            <w:tcBorders>
              <w:top w:val="single" w:sz="4" w:space="0" w:color="auto"/>
              <w:left w:val="single" w:sz="4" w:space="0" w:color="auto"/>
              <w:right w:val="single" w:sz="4" w:space="0" w:color="auto"/>
            </w:tcBorders>
            <w:shd w:val="clear" w:color="auto" w:fill="auto"/>
          </w:tcPr>
          <w:p w14:paraId="299CD054" w14:textId="77777777" w:rsidR="00EF237D" w:rsidRPr="00202C19" w:rsidRDefault="00EF237D" w:rsidP="00EF237D">
            <w:pPr>
              <w:autoSpaceDE/>
              <w:autoSpaceDN/>
              <w:spacing w:after="200" w:line="276" w:lineRule="auto"/>
              <w:ind w:firstLine="0"/>
              <w:jc w:val="left"/>
              <w:rPr>
                <w:rFonts w:ascii="Calibri" w:eastAsia="Calibri" w:hAnsi="Calibri"/>
                <w:sz w:val="22"/>
                <w:lang w:eastAsia="en-US" w:bidi="ar-SA"/>
              </w:rPr>
            </w:pPr>
            <w:r w:rsidRPr="00202C19">
              <w:rPr>
                <w:sz w:val="16"/>
                <w:szCs w:val="16"/>
                <w:lang w:bidi="ar-SA"/>
              </w:rPr>
              <w:t>1И-</w:t>
            </w:r>
            <w:r>
              <w:rPr>
                <w:sz w:val="16"/>
                <w:szCs w:val="16"/>
                <w:lang w:bidi="ar-SA"/>
              </w:rPr>
              <w:t>2</w:t>
            </w:r>
            <w:r w:rsidRPr="00202C19">
              <w:rPr>
                <w:sz w:val="16"/>
                <w:szCs w:val="16"/>
                <w:lang w:bidi="ar-SA"/>
              </w:rPr>
              <w:t>.15</w:t>
            </w:r>
          </w:p>
        </w:tc>
        <w:tc>
          <w:tcPr>
            <w:tcW w:w="407" w:type="pct"/>
            <w:vMerge w:val="restart"/>
            <w:tcBorders>
              <w:top w:val="single" w:sz="4" w:space="0" w:color="auto"/>
              <w:left w:val="nil"/>
              <w:right w:val="single" w:sz="4" w:space="0" w:color="auto"/>
            </w:tcBorders>
            <w:shd w:val="clear" w:color="auto" w:fill="auto"/>
            <w:textDirection w:val="btLr"/>
          </w:tcPr>
          <w:p w14:paraId="7FF0FCFB"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tcPr>
          <w:p w14:paraId="5B261A8C"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Реконструкция дымовой трубы №3</w:t>
            </w:r>
          </w:p>
        </w:tc>
        <w:tc>
          <w:tcPr>
            <w:tcW w:w="543" w:type="pct"/>
            <w:tcBorders>
              <w:top w:val="single" w:sz="4" w:space="0" w:color="auto"/>
              <w:left w:val="nil"/>
              <w:bottom w:val="single" w:sz="4" w:space="0" w:color="auto"/>
              <w:right w:val="single" w:sz="4" w:space="0" w:color="auto"/>
            </w:tcBorders>
            <w:shd w:val="clear" w:color="auto" w:fill="auto"/>
            <w:vAlign w:val="center"/>
          </w:tcPr>
          <w:p w14:paraId="5FD56651"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single" w:sz="4" w:space="0" w:color="auto"/>
              <w:left w:val="nil"/>
              <w:right w:val="single" w:sz="4" w:space="0" w:color="auto"/>
            </w:tcBorders>
            <w:shd w:val="clear" w:color="auto" w:fill="auto"/>
            <w:textDirection w:val="btLr"/>
            <w:vAlign w:val="center"/>
          </w:tcPr>
          <w:p w14:paraId="18C31C20" w14:textId="3B49A14B"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62 000,0</w:t>
            </w:r>
            <w:r>
              <w:rPr>
                <w:sz w:val="16"/>
                <w:szCs w:val="16"/>
                <w:lang w:bidi="ar-SA"/>
              </w:rPr>
              <w:t>1</w:t>
            </w:r>
          </w:p>
        </w:tc>
        <w:tc>
          <w:tcPr>
            <w:tcW w:w="228" w:type="pct"/>
            <w:vMerge w:val="restart"/>
            <w:tcBorders>
              <w:top w:val="single" w:sz="4" w:space="0" w:color="auto"/>
              <w:left w:val="nil"/>
              <w:right w:val="single" w:sz="4" w:space="0" w:color="auto"/>
            </w:tcBorders>
            <w:shd w:val="clear" w:color="auto" w:fill="auto"/>
            <w:textDirection w:val="btLr"/>
            <w:vAlign w:val="center"/>
          </w:tcPr>
          <w:p w14:paraId="101AC44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6DE8AAA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11E8118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0EF62751"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44F00C8" w14:textId="12BD900B"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1121,97</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5DDAE88" w14:textId="77777777"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38899,58</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47D61E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9210A1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38C2EC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3EA704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3E1A59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2995C60"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5BB5527B" w14:textId="77777777" w:rsidTr="00EF237D">
        <w:trPr>
          <w:cantSplit/>
          <w:trHeight w:val="1012"/>
        </w:trPr>
        <w:tc>
          <w:tcPr>
            <w:tcW w:w="274" w:type="pct"/>
            <w:vMerge/>
            <w:tcBorders>
              <w:left w:val="single" w:sz="4" w:space="0" w:color="auto"/>
              <w:bottom w:val="single" w:sz="4" w:space="0" w:color="auto"/>
              <w:right w:val="single" w:sz="4" w:space="0" w:color="auto"/>
            </w:tcBorders>
            <w:shd w:val="clear" w:color="auto" w:fill="auto"/>
          </w:tcPr>
          <w:p w14:paraId="5C6BBF9D" w14:textId="77777777" w:rsidR="00EF237D" w:rsidRPr="00202C19" w:rsidRDefault="00EF237D" w:rsidP="00EF237D">
            <w:pPr>
              <w:autoSpaceDE/>
              <w:autoSpaceDN/>
              <w:spacing w:after="200" w:line="276" w:lineRule="auto"/>
              <w:ind w:firstLine="0"/>
              <w:jc w:val="left"/>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2CA2D7BC"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7E3B033C"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38F820FD"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22165E0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4F23184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10662EF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B235EF1"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56FE0E6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B7B70DD" w14:textId="0D4BA8A7"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878,04</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9A5BA41"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21100,42</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5E74613"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478277B"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08F9F0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0D5C236"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388819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6DF3307" w14:textId="77777777" w:rsidR="00EF237D" w:rsidRPr="00202C19" w:rsidRDefault="00EF237D" w:rsidP="00EF237D">
            <w:pPr>
              <w:autoSpaceDE/>
              <w:autoSpaceDN/>
              <w:spacing w:line="240" w:lineRule="auto"/>
              <w:ind w:left="-71" w:right="-69" w:firstLine="0"/>
              <w:jc w:val="center"/>
              <w:rPr>
                <w:sz w:val="16"/>
                <w:szCs w:val="16"/>
                <w:lang w:bidi="ar-SA"/>
              </w:rPr>
            </w:pPr>
          </w:p>
        </w:tc>
      </w:tr>
      <w:tr w:rsidR="00EF237D" w:rsidRPr="00202C19" w14:paraId="16A0F784" w14:textId="77777777" w:rsidTr="00EF237D">
        <w:trPr>
          <w:cantSplit/>
          <w:trHeight w:val="1134"/>
        </w:trPr>
        <w:tc>
          <w:tcPr>
            <w:tcW w:w="274" w:type="pct"/>
            <w:vMerge w:val="restart"/>
            <w:tcBorders>
              <w:top w:val="single" w:sz="4" w:space="0" w:color="auto"/>
              <w:left w:val="single" w:sz="4" w:space="0" w:color="auto"/>
              <w:right w:val="single" w:sz="4" w:space="0" w:color="auto"/>
            </w:tcBorders>
            <w:shd w:val="clear" w:color="auto" w:fill="auto"/>
          </w:tcPr>
          <w:p w14:paraId="562A28B3" w14:textId="77777777" w:rsidR="00EF237D" w:rsidRPr="00202C19" w:rsidRDefault="00EF237D" w:rsidP="00EF237D">
            <w:pPr>
              <w:autoSpaceDE/>
              <w:autoSpaceDN/>
              <w:spacing w:after="200" w:line="276" w:lineRule="auto"/>
              <w:ind w:firstLine="0"/>
              <w:jc w:val="left"/>
              <w:rPr>
                <w:rFonts w:ascii="Calibri" w:eastAsia="Calibri" w:hAnsi="Calibri"/>
                <w:sz w:val="22"/>
                <w:lang w:eastAsia="en-US" w:bidi="ar-SA"/>
              </w:rPr>
            </w:pPr>
            <w:r w:rsidRPr="00202C19">
              <w:rPr>
                <w:sz w:val="16"/>
                <w:szCs w:val="16"/>
                <w:lang w:bidi="ar-SA"/>
              </w:rPr>
              <w:t>1И-</w:t>
            </w:r>
            <w:r>
              <w:rPr>
                <w:sz w:val="16"/>
                <w:szCs w:val="16"/>
                <w:lang w:bidi="ar-SA"/>
              </w:rPr>
              <w:t>2</w:t>
            </w:r>
            <w:r w:rsidRPr="00202C19">
              <w:rPr>
                <w:sz w:val="16"/>
                <w:szCs w:val="16"/>
                <w:lang w:bidi="ar-SA"/>
              </w:rPr>
              <w:t>.16</w:t>
            </w:r>
          </w:p>
        </w:tc>
        <w:tc>
          <w:tcPr>
            <w:tcW w:w="407" w:type="pct"/>
            <w:vMerge w:val="restart"/>
            <w:tcBorders>
              <w:top w:val="single" w:sz="4" w:space="0" w:color="auto"/>
              <w:left w:val="nil"/>
              <w:right w:val="single" w:sz="4" w:space="0" w:color="auto"/>
            </w:tcBorders>
            <w:shd w:val="clear" w:color="auto" w:fill="auto"/>
            <w:textDirection w:val="btLr"/>
          </w:tcPr>
          <w:p w14:paraId="2A684A13"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tcPr>
          <w:p w14:paraId="7DEE75B8"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Реконструкция  группы производственных насосов с применением частотного регулирования</w:t>
            </w:r>
          </w:p>
        </w:tc>
        <w:tc>
          <w:tcPr>
            <w:tcW w:w="543" w:type="pct"/>
            <w:tcBorders>
              <w:top w:val="single" w:sz="4" w:space="0" w:color="auto"/>
              <w:left w:val="nil"/>
              <w:bottom w:val="single" w:sz="4" w:space="0" w:color="auto"/>
              <w:right w:val="single" w:sz="4" w:space="0" w:color="auto"/>
            </w:tcBorders>
            <w:shd w:val="clear" w:color="auto" w:fill="auto"/>
            <w:vAlign w:val="center"/>
          </w:tcPr>
          <w:p w14:paraId="4027043D"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single" w:sz="4" w:space="0" w:color="auto"/>
              <w:left w:val="nil"/>
              <w:right w:val="single" w:sz="4" w:space="0" w:color="auto"/>
            </w:tcBorders>
            <w:shd w:val="clear" w:color="auto" w:fill="auto"/>
            <w:textDirection w:val="btLr"/>
            <w:vAlign w:val="center"/>
          </w:tcPr>
          <w:p w14:paraId="33DA5D52" w14:textId="2A91BA0E"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18 607,97</w:t>
            </w:r>
          </w:p>
        </w:tc>
        <w:tc>
          <w:tcPr>
            <w:tcW w:w="228" w:type="pct"/>
            <w:vMerge w:val="restart"/>
            <w:tcBorders>
              <w:top w:val="single" w:sz="4" w:space="0" w:color="auto"/>
              <w:left w:val="nil"/>
              <w:right w:val="single" w:sz="4" w:space="0" w:color="auto"/>
            </w:tcBorders>
            <w:shd w:val="clear" w:color="auto" w:fill="auto"/>
            <w:textDirection w:val="btLr"/>
            <w:vAlign w:val="center"/>
          </w:tcPr>
          <w:p w14:paraId="5B3ADF5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7C97E50C"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633,24</w:t>
            </w:r>
          </w:p>
        </w:tc>
        <w:tc>
          <w:tcPr>
            <w:tcW w:w="228" w:type="pct"/>
            <w:vMerge w:val="restart"/>
            <w:tcBorders>
              <w:top w:val="single" w:sz="4" w:space="0" w:color="auto"/>
              <w:left w:val="nil"/>
              <w:right w:val="single" w:sz="4" w:space="0" w:color="auto"/>
            </w:tcBorders>
            <w:shd w:val="clear" w:color="auto" w:fill="auto"/>
            <w:textDirection w:val="btLr"/>
            <w:vAlign w:val="center"/>
          </w:tcPr>
          <w:p w14:paraId="6A3AFDA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4212EDA" w14:textId="339B6515"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13 522,41</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80F5CD4"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068FFC4"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728D86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5018A0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7182BD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557C5E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34F27A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EB1D0B8"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3E6AACFC" w14:textId="77777777" w:rsidTr="00EF237D">
        <w:trPr>
          <w:cantSplit/>
          <w:trHeight w:val="895"/>
        </w:trPr>
        <w:tc>
          <w:tcPr>
            <w:tcW w:w="274" w:type="pct"/>
            <w:vMerge/>
            <w:tcBorders>
              <w:left w:val="single" w:sz="4" w:space="0" w:color="auto"/>
              <w:right w:val="single" w:sz="4" w:space="0" w:color="auto"/>
            </w:tcBorders>
            <w:shd w:val="clear" w:color="auto" w:fill="auto"/>
          </w:tcPr>
          <w:p w14:paraId="3844402C" w14:textId="77777777" w:rsidR="00EF237D" w:rsidRPr="00202C19" w:rsidRDefault="00EF237D" w:rsidP="00EF237D">
            <w:pPr>
              <w:autoSpaceDE/>
              <w:autoSpaceDN/>
              <w:spacing w:after="200" w:line="276" w:lineRule="auto"/>
              <w:ind w:firstLine="0"/>
              <w:jc w:val="left"/>
              <w:rPr>
                <w:sz w:val="16"/>
                <w:szCs w:val="16"/>
                <w:lang w:bidi="ar-SA"/>
              </w:rPr>
            </w:pPr>
          </w:p>
        </w:tc>
        <w:tc>
          <w:tcPr>
            <w:tcW w:w="407" w:type="pct"/>
            <w:vMerge/>
            <w:tcBorders>
              <w:left w:val="nil"/>
              <w:right w:val="single" w:sz="4" w:space="0" w:color="auto"/>
            </w:tcBorders>
            <w:shd w:val="clear" w:color="auto" w:fill="auto"/>
            <w:textDirection w:val="btLr"/>
          </w:tcPr>
          <w:p w14:paraId="2D5E9AD2"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right w:val="single" w:sz="4" w:space="0" w:color="auto"/>
            </w:tcBorders>
            <w:shd w:val="clear" w:color="auto" w:fill="auto"/>
          </w:tcPr>
          <w:p w14:paraId="21664508"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6B72F61B"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right w:val="single" w:sz="4" w:space="0" w:color="auto"/>
            </w:tcBorders>
            <w:shd w:val="clear" w:color="auto" w:fill="auto"/>
            <w:textDirection w:val="btLr"/>
            <w:vAlign w:val="center"/>
          </w:tcPr>
          <w:p w14:paraId="34585E7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right w:val="single" w:sz="4" w:space="0" w:color="auto"/>
            </w:tcBorders>
            <w:shd w:val="clear" w:color="auto" w:fill="auto"/>
            <w:textDirection w:val="btLr"/>
            <w:vAlign w:val="center"/>
          </w:tcPr>
          <w:p w14:paraId="3D2D1AC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right w:val="single" w:sz="4" w:space="0" w:color="auto"/>
            </w:tcBorders>
            <w:shd w:val="clear" w:color="auto" w:fill="auto"/>
            <w:textDirection w:val="btLr"/>
            <w:vAlign w:val="center"/>
          </w:tcPr>
          <w:p w14:paraId="06682CF1"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right w:val="single" w:sz="4" w:space="0" w:color="auto"/>
            </w:tcBorders>
            <w:shd w:val="clear" w:color="auto" w:fill="auto"/>
            <w:textDirection w:val="btLr"/>
            <w:vAlign w:val="center"/>
          </w:tcPr>
          <w:p w14:paraId="6590D05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F94D185" w14:textId="6B81A0BB"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4 452,32</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B36E59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4117DBC"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E11668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C96D24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10D14E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DE8B7F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3E65FD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7F789B6"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026CC8FB" w14:textId="77777777" w:rsidTr="00EF237D">
        <w:trPr>
          <w:cantSplit/>
          <w:trHeight w:val="1134"/>
        </w:trPr>
        <w:tc>
          <w:tcPr>
            <w:tcW w:w="274" w:type="pct"/>
            <w:vMerge w:val="restart"/>
            <w:tcBorders>
              <w:top w:val="single" w:sz="4" w:space="0" w:color="auto"/>
              <w:left w:val="single" w:sz="4" w:space="0" w:color="auto"/>
              <w:right w:val="single" w:sz="4" w:space="0" w:color="auto"/>
            </w:tcBorders>
            <w:shd w:val="clear" w:color="auto" w:fill="auto"/>
          </w:tcPr>
          <w:p w14:paraId="1D7B1D49" w14:textId="77777777" w:rsidR="00EF237D" w:rsidRPr="00202C19" w:rsidRDefault="00EF237D" w:rsidP="00EF237D">
            <w:pPr>
              <w:autoSpaceDE/>
              <w:autoSpaceDN/>
              <w:spacing w:after="200" w:line="276" w:lineRule="auto"/>
              <w:ind w:firstLine="0"/>
              <w:jc w:val="left"/>
              <w:rPr>
                <w:rFonts w:ascii="Calibri" w:eastAsia="Calibri" w:hAnsi="Calibri"/>
                <w:sz w:val="22"/>
                <w:lang w:eastAsia="en-US" w:bidi="ar-SA"/>
              </w:rPr>
            </w:pPr>
            <w:r w:rsidRPr="00202C19">
              <w:rPr>
                <w:sz w:val="16"/>
                <w:szCs w:val="16"/>
                <w:lang w:bidi="ar-SA"/>
              </w:rPr>
              <w:t>1И-</w:t>
            </w:r>
            <w:r>
              <w:rPr>
                <w:sz w:val="16"/>
                <w:szCs w:val="16"/>
                <w:lang w:bidi="ar-SA"/>
              </w:rPr>
              <w:t>2</w:t>
            </w:r>
            <w:r w:rsidRPr="00202C19">
              <w:rPr>
                <w:sz w:val="16"/>
                <w:szCs w:val="16"/>
                <w:lang w:bidi="ar-SA"/>
              </w:rPr>
              <w:t>.17</w:t>
            </w:r>
          </w:p>
        </w:tc>
        <w:tc>
          <w:tcPr>
            <w:tcW w:w="407" w:type="pct"/>
            <w:vMerge w:val="restart"/>
            <w:tcBorders>
              <w:top w:val="single" w:sz="4" w:space="0" w:color="auto"/>
              <w:left w:val="nil"/>
              <w:right w:val="single" w:sz="4" w:space="0" w:color="auto"/>
            </w:tcBorders>
            <w:shd w:val="clear" w:color="auto" w:fill="auto"/>
            <w:textDirection w:val="btLr"/>
          </w:tcPr>
          <w:p w14:paraId="171F35EA"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vAlign w:val="center"/>
          </w:tcPr>
          <w:p w14:paraId="236414EC"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Реконструкция группы сетевых насосов с применением частотного регулирования</w:t>
            </w:r>
          </w:p>
        </w:tc>
        <w:tc>
          <w:tcPr>
            <w:tcW w:w="543" w:type="pct"/>
            <w:tcBorders>
              <w:top w:val="single" w:sz="4" w:space="0" w:color="auto"/>
              <w:left w:val="nil"/>
              <w:bottom w:val="single" w:sz="4" w:space="0" w:color="auto"/>
              <w:right w:val="single" w:sz="4" w:space="0" w:color="auto"/>
            </w:tcBorders>
            <w:shd w:val="clear" w:color="auto" w:fill="auto"/>
            <w:vAlign w:val="center"/>
          </w:tcPr>
          <w:p w14:paraId="51835D14"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single" w:sz="4" w:space="0" w:color="auto"/>
              <w:left w:val="nil"/>
              <w:right w:val="single" w:sz="4" w:space="0" w:color="auto"/>
            </w:tcBorders>
            <w:shd w:val="clear" w:color="auto" w:fill="auto"/>
            <w:textDirection w:val="btLr"/>
            <w:vAlign w:val="center"/>
          </w:tcPr>
          <w:p w14:paraId="37969CB6"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64 484,89</w:t>
            </w:r>
          </w:p>
        </w:tc>
        <w:tc>
          <w:tcPr>
            <w:tcW w:w="228" w:type="pct"/>
            <w:vMerge w:val="restart"/>
            <w:tcBorders>
              <w:top w:val="single" w:sz="4" w:space="0" w:color="auto"/>
              <w:left w:val="nil"/>
              <w:right w:val="single" w:sz="4" w:space="0" w:color="auto"/>
            </w:tcBorders>
            <w:shd w:val="clear" w:color="auto" w:fill="auto"/>
            <w:textDirection w:val="btLr"/>
            <w:vAlign w:val="center"/>
          </w:tcPr>
          <w:p w14:paraId="2806C0C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261EFAF2"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925,03</w:t>
            </w:r>
          </w:p>
        </w:tc>
        <w:tc>
          <w:tcPr>
            <w:tcW w:w="228" w:type="pct"/>
            <w:vMerge w:val="restart"/>
            <w:tcBorders>
              <w:top w:val="single" w:sz="4" w:space="0" w:color="auto"/>
              <w:left w:val="nil"/>
              <w:right w:val="single" w:sz="4" w:space="0" w:color="auto"/>
            </w:tcBorders>
            <w:shd w:val="clear" w:color="auto" w:fill="auto"/>
            <w:textDirection w:val="btLr"/>
            <w:vAlign w:val="center"/>
          </w:tcPr>
          <w:p w14:paraId="0D8DEF8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192AF12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F730ABD" w14:textId="6700186C"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35 656,08</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B6FC1C4"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9692C2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2CFDDF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B8301A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BE2607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69BB36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E3E987D"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104B1EDC" w14:textId="77777777" w:rsidTr="00EF237D">
        <w:trPr>
          <w:cantSplit/>
          <w:trHeight w:val="1134"/>
        </w:trPr>
        <w:tc>
          <w:tcPr>
            <w:tcW w:w="274" w:type="pct"/>
            <w:vMerge/>
            <w:tcBorders>
              <w:left w:val="single" w:sz="4" w:space="0" w:color="auto"/>
              <w:bottom w:val="single" w:sz="4" w:space="0" w:color="auto"/>
              <w:right w:val="single" w:sz="4" w:space="0" w:color="auto"/>
            </w:tcBorders>
            <w:shd w:val="clear" w:color="auto" w:fill="auto"/>
          </w:tcPr>
          <w:p w14:paraId="2267094C" w14:textId="77777777" w:rsidR="00EF237D" w:rsidRPr="00202C19" w:rsidRDefault="00EF237D" w:rsidP="00EF237D">
            <w:pPr>
              <w:autoSpaceDE/>
              <w:autoSpaceDN/>
              <w:spacing w:after="200" w:line="276" w:lineRule="auto"/>
              <w:ind w:firstLine="0"/>
              <w:jc w:val="left"/>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65DC605B"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5269794B"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335F2437"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63FD100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7E5C78F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C98895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42D8EBA0"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16D434F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6019BE9" w14:textId="09B5D60F"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27 903,78</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6C716D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EC4A7E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96A025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2E7964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97DB64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6C6A56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DC316B7"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F65DDD" w:rsidRPr="00202C19" w14:paraId="63EC787F" w14:textId="77777777" w:rsidTr="00EF237D">
        <w:trPr>
          <w:cantSplit/>
          <w:trHeight w:val="1322"/>
        </w:trPr>
        <w:tc>
          <w:tcPr>
            <w:tcW w:w="274" w:type="pct"/>
            <w:vMerge w:val="restart"/>
            <w:tcBorders>
              <w:top w:val="single" w:sz="4" w:space="0" w:color="auto"/>
              <w:left w:val="single" w:sz="4" w:space="0" w:color="auto"/>
              <w:right w:val="single" w:sz="4" w:space="0" w:color="auto"/>
            </w:tcBorders>
            <w:shd w:val="clear" w:color="auto" w:fill="auto"/>
            <w:vAlign w:val="center"/>
          </w:tcPr>
          <w:p w14:paraId="2CEB9020" w14:textId="77777777" w:rsidR="00EF237D" w:rsidRPr="00202C19" w:rsidRDefault="00EF237D" w:rsidP="00EF237D">
            <w:pPr>
              <w:autoSpaceDE/>
              <w:autoSpaceDN/>
              <w:spacing w:after="200" w:line="276" w:lineRule="auto"/>
              <w:ind w:firstLine="0"/>
              <w:jc w:val="center"/>
              <w:rPr>
                <w:rFonts w:ascii="Calibri" w:eastAsia="Calibri" w:hAnsi="Calibri"/>
                <w:sz w:val="22"/>
                <w:lang w:eastAsia="en-US" w:bidi="ar-SA"/>
              </w:rPr>
            </w:pPr>
            <w:r w:rsidRPr="00202C19">
              <w:rPr>
                <w:sz w:val="16"/>
                <w:szCs w:val="16"/>
                <w:lang w:bidi="ar-SA"/>
              </w:rPr>
              <w:t>1И-</w:t>
            </w:r>
            <w:r>
              <w:rPr>
                <w:sz w:val="16"/>
                <w:szCs w:val="16"/>
                <w:lang w:bidi="ar-SA"/>
              </w:rPr>
              <w:t>2</w:t>
            </w:r>
            <w:r w:rsidRPr="00202C19">
              <w:rPr>
                <w:sz w:val="16"/>
                <w:szCs w:val="16"/>
                <w:lang w:bidi="ar-SA"/>
              </w:rPr>
              <w:t>.18</w:t>
            </w:r>
          </w:p>
        </w:tc>
        <w:tc>
          <w:tcPr>
            <w:tcW w:w="407" w:type="pct"/>
            <w:vMerge w:val="restart"/>
            <w:tcBorders>
              <w:top w:val="single" w:sz="4" w:space="0" w:color="auto"/>
              <w:left w:val="nil"/>
              <w:right w:val="single" w:sz="4" w:space="0" w:color="auto"/>
            </w:tcBorders>
            <w:shd w:val="clear" w:color="auto" w:fill="auto"/>
            <w:textDirection w:val="btLr"/>
          </w:tcPr>
          <w:p w14:paraId="6404E9EC"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vAlign w:val="center"/>
          </w:tcPr>
          <w:p w14:paraId="2B8EFBD2"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 xml:space="preserve">Реконструкция ТДО </w:t>
            </w:r>
            <w:proofErr w:type="gramStart"/>
            <w:r w:rsidRPr="00202C19">
              <w:rPr>
                <w:sz w:val="16"/>
                <w:szCs w:val="16"/>
                <w:lang w:bidi="ar-SA"/>
              </w:rPr>
              <w:t>к</w:t>
            </w:r>
            <w:proofErr w:type="gramEnd"/>
            <w:r w:rsidRPr="00202C19">
              <w:rPr>
                <w:sz w:val="16"/>
                <w:szCs w:val="16"/>
                <w:lang w:bidi="ar-SA"/>
              </w:rPr>
              <w:t>/а №11-15 с применением ЧРП</w:t>
            </w:r>
          </w:p>
        </w:tc>
        <w:tc>
          <w:tcPr>
            <w:tcW w:w="543" w:type="pct"/>
            <w:tcBorders>
              <w:top w:val="single" w:sz="4" w:space="0" w:color="auto"/>
              <w:left w:val="nil"/>
              <w:bottom w:val="single" w:sz="4" w:space="0" w:color="auto"/>
              <w:right w:val="single" w:sz="4" w:space="0" w:color="auto"/>
            </w:tcBorders>
            <w:shd w:val="clear" w:color="auto" w:fill="auto"/>
            <w:vAlign w:val="center"/>
          </w:tcPr>
          <w:p w14:paraId="275F6F26"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single" w:sz="4" w:space="0" w:color="auto"/>
              <w:left w:val="nil"/>
              <w:right w:val="single" w:sz="4" w:space="0" w:color="auto"/>
            </w:tcBorders>
            <w:shd w:val="clear" w:color="auto" w:fill="auto"/>
            <w:textDirection w:val="btLr"/>
            <w:vAlign w:val="center"/>
          </w:tcPr>
          <w:p w14:paraId="1337BFB4"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107 057,81</w:t>
            </w:r>
          </w:p>
        </w:tc>
        <w:tc>
          <w:tcPr>
            <w:tcW w:w="228" w:type="pct"/>
            <w:vMerge w:val="restart"/>
            <w:tcBorders>
              <w:top w:val="single" w:sz="4" w:space="0" w:color="auto"/>
              <w:left w:val="nil"/>
              <w:right w:val="single" w:sz="4" w:space="0" w:color="auto"/>
            </w:tcBorders>
            <w:shd w:val="clear" w:color="auto" w:fill="auto"/>
            <w:textDirection w:val="btLr"/>
            <w:vAlign w:val="center"/>
          </w:tcPr>
          <w:p w14:paraId="5CC2070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1A945895"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1 535,73</w:t>
            </w:r>
          </w:p>
        </w:tc>
        <w:tc>
          <w:tcPr>
            <w:tcW w:w="228" w:type="pct"/>
            <w:vMerge w:val="restart"/>
            <w:tcBorders>
              <w:top w:val="single" w:sz="4" w:space="0" w:color="auto"/>
              <w:left w:val="nil"/>
              <w:right w:val="single" w:sz="4" w:space="0" w:color="auto"/>
            </w:tcBorders>
            <w:shd w:val="clear" w:color="auto" w:fill="auto"/>
            <w:textDirection w:val="btLr"/>
            <w:vAlign w:val="center"/>
          </w:tcPr>
          <w:p w14:paraId="4817191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392A0303"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1BC24F6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86CD692"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68412,76</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27062B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C8747B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CD622E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E05A3F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970802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BF1BCFF"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F65DDD" w:rsidRPr="00202C19" w14:paraId="5A5BA165" w14:textId="77777777" w:rsidTr="00EF237D">
        <w:trPr>
          <w:cantSplit/>
          <w:trHeight w:val="1010"/>
        </w:trPr>
        <w:tc>
          <w:tcPr>
            <w:tcW w:w="274" w:type="pct"/>
            <w:vMerge/>
            <w:tcBorders>
              <w:left w:val="single" w:sz="4" w:space="0" w:color="auto"/>
              <w:right w:val="single" w:sz="4" w:space="0" w:color="auto"/>
            </w:tcBorders>
            <w:shd w:val="clear" w:color="auto" w:fill="auto"/>
          </w:tcPr>
          <w:p w14:paraId="01D795A1" w14:textId="77777777" w:rsidR="00EF237D" w:rsidRPr="00202C19" w:rsidRDefault="00EF237D" w:rsidP="00EF237D">
            <w:pPr>
              <w:autoSpaceDE/>
              <w:autoSpaceDN/>
              <w:spacing w:after="200" w:line="276" w:lineRule="auto"/>
              <w:ind w:firstLine="0"/>
              <w:jc w:val="left"/>
              <w:rPr>
                <w:sz w:val="16"/>
                <w:szCs w:val="16"/>
                <w:lang w:bidi="ar-SA"/>
              </w:rPr>
            </w:pPr>
          </w:p>
        </w:tc>
        <w:tc>
          <w:tcPr>
            <w:tcW w:w="407" w:type="pct"/>
            <w:vMerge/>
            <w:tcBorders>
              <w:left w:val="nil"/>
              <w:right w:val="single" w:sz="4" w:space="0" w:color="auto"/>
            </w:tcBorders>
            <w:shd w:val="clear" w:color="auto" w:fill="auto"/>
            <w:textDirection w:val="btLr"/>
          </w:tcPr>
          <w:p w14:paraId="4693EDC5"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left w:val="nil"/>
              <w:right w:val="single" w:sz="4" w:space="0" w:color="auto"/>
            </w:tcBorders>
            <w:shd w:val="clear" w:color="auto" w:fill="auto"/>
          </w:tcPr>
          <w:p w14:paraId="341585D2"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38BB9F4F"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left w:val="nil"/>
              <w:right w:val="single" w:sz="4" w:space="0" w:color="auto"/>
            </w:tcBorders>
            <w:shd w:val="clear" w:color="auto" w:fill="auto"/>
            <w:textDirection w:val="btLr"/>
            <w:vAlign w:val="center"/>
          </w:tcPr>
          <w:p w14:paraId="10DB614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right w:val="single" w:sz="4" w:space="0" w:color="auto"/>
            </w:tcBorders>
            <w:shd w:val="clear" w:color="auto" w:fill="auto"/>
            <w:textDirection w:val="btLr"/>
            <w:vAlign w:val="center"/>
          </w:tcPr>
          <w:p w14:paraId="4B2EE65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right w:val="single" w:sz="4" w:space="0" w:color="auto"/>
            </w:tcBorders>
            <w:shd w:val="clear" w:color="auto" w:fill="auto"/>
            <w:textDirection w:val="btLr"/>
            <w:vAlign w:val="center"/>
          </w:tcPr>
          <w:p w14:paraId="614838E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right w:val="single" w:sz="4" w:space="0" w:color="auto"/>
            </w:tcBorders>
            <w:shd w:val="clear" w:color="auto" w:fill="auto"/>
            <w:textDirection w:val="btLr"/>
            <w:vAlign w:val="center"/>
          </w:tcPr>
          <w:p w14:paraId="2ABBDBD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right w:val="single" w:sz="4" w:space="0" w:color="auto"/>
            </w:tcBorders>
            <w:shd w:val="clear" w:color="auto" w:fill="auto"/>
            <w:textDirection w:val="btLr"/>
            <w:vAlign w:val="center"/>
          </w:tcPr>
          <w:p w14:paraId="03ECE25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right w:val="single" w:sz="4" w:space="0" w:color="auto"/>
            </w:tcBorders>
            <w:shd w:val="clear" w:color="auto" w:fill="auto"/>
            <w:textDirection w:val="btLr"/>
            <w:vAlign w:val="center"/>
          </w:tcPr>
          <w:p w14:paraId="31B37E9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right w:val="single" w:sz="4" w:space="0" w:color="auto"/>
            </w:tcBorders>
            <w:shd w:val="clear" w:color="auto" w:fill="auto"/>
            <w:textDirection w:val="btLr"/>
            <w:vAlign w:val="center"/>
          </w:tcPr>
          <w:p w14:paraId="4E0C4B09"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37109,32</w:t>
            </w:r>
          </w:p>
        </w:tc>
        <w:tc>
          <w:tcPr>
            <w:tcW w:w="228" w:type="pct"/>
            <w:tcBorders>
              <w:top w:val="single" w:sz="4" w:space="0" w:color="auto"/>
              <w:left w:val="nil"/>
              <w:right w:val="single" w:sz="4" w:space="0" w:color="auto"/>
            </w:tcBorders>
            <w:shd w:val="clear" w:color="auto" w:fill="auto"/>
            <w:textDirection w:val="btLr"/>
            <w:vAlign w:val="center"/>
          </w:tcPr>
          <w:p w14:paraId="48A76C7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right w:val="single" w:sz="4" w:space="0" w:color="auto"/>
            </w:tcBorders>
            <w:shd w:val="clear" w:color="auto" w:fill="auto"/>
            <w:textDirection w:val="btLr"/>
            <w:vAlign w:val="center"/>
          </w:tcPr>
          <w:p w14:paraId="59F9D78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right w:val="single" w:sz="4" w:space="0" w:color="auto"/>
            </w:tcBorders>
            <w:shd w:val="clear" w:color="auto" w:fill="auto"/>
            <w:textDirection w:val="btLr"/>
            <w:vAlign w:val="center"/>
          </w:tcPr>
          <w:p w14:paraId="60CECB0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right w:val="single" w:sz="4" w:space="0" w:color="auto"/>
            </w:tcBorders>
            <w:shd w:val="clear" w:color="auto" w:fill="auto"/>
            <w:textDirection w:val="btLr"/>
            <w:vAlign w:val="center"/>
          </w:tcPr>
          <w:p w14:paraId="7850D6F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right w:val="single" w:sz="4" w:space="0" w:color="auto"/>
            </w:tcBorders>
            <w:shd w:val="clear" w:color="auto" w:fill="auto"/>
            <w:textDirection w:val="btLr"/>
            <w:vAlign w:val="center"/>
          </w:tcPr>
          <w:p w14:paraId="5052A2E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right w:val="single" w:sz="4" w:space="0" w:color="auto"/>
            </w:tcBorders>
            <w:shd w:val="clear" w:color="auto" w:fill="auto"/>
            <w:textDirection w:val="btLr"/>
            <w:vAlign w:val="center"/>
          </w:tcPr>
          <w:p w14:paraId="0D3F8EF2"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F65DDD" w:rsidRPr="00202C19" w14:paraId="1EAAC371" w14:textId="77777777" w:rsidTr="00EF237D">
        <w:trPr>
          <w:cantSplit/>
          <w:trHeight w:val="1482"/>
        </w:trPr>
        <w:tc>
          <w:tcPr>
            <w:tcW w:w="274" w:type="pct"/>
            <w:vMerge w:val="restart"/>
            <w:tcBorders>
              <w:top w:val="single" w:sz="4" w:space="0" w:color="auto"/>
              <w:left w:val="single" w:sz="4" w:space="0" w:color="auto"/>
              <w:bottom w:val="single" w:sz="4" w:space="0" w:color="auto"/>
              <w:right w:val="single" w:sz="4" w:space="0" w:color="auto"/>
            </w:tcBorders>
            <w:shd w:val="clear" w:color="auto" w:fill="auto"/>
          </w:tcPr>
          <w:p w14:paraId="084B8479" w14:textId="77777777" w:rsidR="00EF237D" w:rsidRPr="00202C19" w:rsidRDefault="00EF237D" w:rsidP="00EF237D">
            <w:pPr>
              <w:autoSpaceDE/>
              <w:autoSpaceDN/>
              <w:spacing w:after="200" w:line="276" w:lineRule="auto"/>
              <w:ind w:firstLine="0"/>
              <w:jc w:val="left"/>
              <w:rPr>
                <w:rFonts w:ascii="Calibri" w:eastAsia="Calibri" w:hAnsi="Calibri"/>
                <w:sz w:val="22"/>
                <w:lang w:eastAsia="en-US" w:bidi="ar-SA"/>
              </w:rPr>
            </w:pPr>
            <w:r w:rsidRPr="00202C19">
              <w:rPr>
                <w:sz w:val="16"/>
                <w:szCs w:val="16"/>
                <w:lang w:bidi="ar-SA"/>
              </w:rPr>
              <w:lastRenderedPageBreak/>
              <w:t>1И-</w:t>
            </w:r>
            <w:r>
              <w:rPr>
                <w:sz w:val="16"/>
                <w:szCs w:val="16"/>
                <w:lang w:bidi="ar-SA"/>
              </w:rPr>
              <w:t>2</w:t>
            </w:r>
            <w:r w:rsidRPr="00202C19">
              <w:rPr>
                <w:sz w:val="16"/>
                <w:szCs w:val="16"/>
                <w:lang w:bidi="ar-SA"/>
              </w:rPr>
              <w:t>.20</w:t>
            </w:r>
          </w:p>
        </w:tc>
        <w:tc>
          <w:tcPr>
            <w:tcW w:w="407" w:type="pct"/>
            <w:vMerge w:val="restart"/>
            <w:tcBorders>
              <w:top w:val="single" w:sz="4" w:space="0" w:color="auto"/>
              <w:left w:val="nil"/>
              <w:bottom w:val="single" w:sz="4" w:space="0" w:color="auto"/>
              <w:right w:val="single" w:sz="4" w:space="0" w:color="auto"/>
            </w:tcBorders>
            <w:shd w:val="clear" w:color="auto" w:fill="auto"/>
            <w:textDirection w:val="btLr"/>
          </w:tcPr>
          <w:p w14:paraId="5425D532"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202C19">
              <w:rPr>
                <w:sz w:val="18"/>
                <w:szCs w:val="18"/>
                <w:lang w:bidi="ar-SA"/>
              </w:rPr>
              <w:t>Глазовская</w:t>
            </w:r>
            <w:proofErr w:type="spellEnd"/>
            <w:r w:rsidRPr="00202C19">
              <w:rPr>
                <w:sz w:val="18"/>
                <w:szCs w:val="18"/>
                <w:lang w:bidi="ar-SA"/>
              </w:rPr>
              <w:t xml:space="preserve"> ТЭЦ</w:t>
            </w:r>
          </w:p>
        </w:tc>
        <w:tc>
          <w:tcPr>
            <w:tcW w:w="812" w:type="pct"/>
            <w:vMerge w:val="restart"/>
            <w:tcBorders>
              <w:top w:val="single" w:sz="4" w:space="0" w:color="auto"/>
              <w:left w:val="nil"/>
              <w:bottom w:val="single" w:sz="4" w:space="0" w:color="auto"/>
              <w:right w:val="single" w:sz="4" w:space="0" w:color="auto"/>
            </w:tcBorders>
            <w:shd w:val="clear" w:color="auto" w:fill="auto"/>
          </w:tcPr>
          <w:p w14:paraId="4A70C4B1" w14:textId="77777777" w:rsidR="00EF237D" w:rsidRPr="00202C19" w:rsidRDefault="00EF237D" w:rsidP="00EF237D">
            <w:pPr>
              <w:autoSpaceDE/>
              <w:autoSpaceDN/>
              <w:spacing w:line="240" w:lineRule="auto"/>
              <w:ind w:left="-71" w:right="-69" w:firstLine="0"/>
              <w:jc w:val="left"/>
              <w:rPr>
                <w:sz w:val="16"/>
                <w:szCs w:val="16"/>
                <w:lang w:bidi="ar-SA"/>
              </w:rPr>
            </w:pPr>
            <w:r w:rsidRPr="00202C19">
              <w:rPr>
                <w:sz w:val="16"/>
                <w:szCs w:val="16"/>
                <w:lang w:bidi="ar-SA"/>
              </w:rPr>
              <w:t>Реконструкция схем электроснабжения собственных нужд</w:t>
            </w:r>
          </w:p>
        </w:tc>
        <w:tc>
          <w:tcPr>
            <w:tcW w:w="543" w:type="pct"/>
            <w:tcBorders>
              <w:top w:val="single" w:sz="4" w:space="0" w:color="auto"/>
              <w:left w:val="nil"/>
              <w:bottom w:val="single" w:sz="4" w:space="0" w:color="auto"/>
              <w:right w:val="single" w:sz="4" w:space="0" w:color="auto"/>
            </w:tcBorders>
            <w:shd w:val="clear" w:color="auto" w:fill="auto"/>
            <w:vAlign w:val="center"/>
          </w:tcPr>
          <w:p w14:paraId="633698DC"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single" w:sz="4" w:space="0" w:color="auto"/>
              <w:left w:val="nil"/>
              <w:bottom w:val="single" w:sz="4" w:space="0" w:color="auto"/>
              <w:right w:val="single" w:sz="4" w:space="0" w:color="auto"/>
            </w:tcBorders>
            <w:shd w:val="clear" w:color="auto" w:fill="auto"/>
            <w:textDirection w:val="btLr"/>
            <w:vAlign w:val="center"/>
          </w:tcPr>
          <w:p w14:paraId="4093129A" w14:textId="1FE1A35D"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w:t>
            </w:r>
            <w:r>
              <w:rPr>
                <w:sz w:val="16"/>
                <w:szCs w:val="16"/>
                <w:lang w:bidi="ar-SA"/>
              </w:rPr>
              <w:t xml:space="preserve">7 729,06 </w:t>
            </w:r>
          </w:p>
        </w:tc>
        <w:tc>
          <w:tcPr>
            <w:tcW w:w="228" w:type="pct"/>
            <w:vMerge w:val="restart"/>
            <w:tcBorders>
              <w:top w:val="single" w:sz="4" w:space="0" w:color="auto"/>
              <w:left w:val="nil"/>
              <w:bottom w:val="single" w:sz="4" w:space="0" w:color="auto"/>
              <w:right w:val="single" w:sz="4" w:space="0" w:color="auto"/>
            </w:tcBorders>
            <w:shd w:val="clear" w:color="auto" w:fill="auto"/>
            <w:textDirection w:val="btLr"/>
            <w:vAlign w:val="center"/>
          </w:tcPr>
          <w:p w14:paraId="653D804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bottom w:val="single" w:sz="4" w:space="0" w:color="auto"/>
              <w:right w:val="single" w:sz="4" w:space="0" w:color="auto"/>
            </w:tcBorders>
            <w:shd w:val="clear" w:color="auto" w:fill="auto"/>
            <w:textDirection w:val="btLr"/>
            <w:vAlign w:val="center"/>
          </w:tcPr>
          <w:p w14:paraId="036DFD15" w14:textId="77777777" w:rsidR="00EF237D" w:rsidRPr="00202C19" w:rsidRDefault="00EF237D" w:rsidP="00EF237D">
            <w:pPr>
              <w:autoSpaceDE/>
              <w:autoSpaceDN/>
              <w:spacing w:line="240" w:lineRule="auto"/>
              <w:ind w:left="-71" w:right="-69" w:firstLine="0"/>
              <w:jc w:val="center"/>
              <w:rPr>
                <w:sz w:val="16"/>
                <w:szCs w:val="16"/>
                <w:lang w:bidi="ar-SA"/>
              </w:rPr>
            </w:pPr>
            <w:r w:rsidRPr="00202C19">
              <w:rPr>
                <w:sz w:val="16"/>
                <w:szCs w:val="16"/>
                <w:lang w:bidi="ar-SA"/>
              </w:rPr>
              <w:t>1 154,43</w:t>
            </w:r>
          </w:p>
        </w:tc>
        <w:tc>
          <w:tcPr>
            <w:tcW w:w="228" w:type="pct"/>
            <w:vMerge w:val="restart"/>
            <w:tcBorders>
              <w:top w:val="single" w:sz="4" w:space="0" w:color="auto"/>
              <w:left w:val="nil"/>
              <w:bottom w:val="single" w:sz="4" w:space="0" w:color="auto"/>
              <w:right w:val="single" w:sz="4" w:space="0" w:color="auto"/>
            </w:tcBorders>
            <w:shd w:val="clear" w:color="auto" w:fill="auto"/>
            <w:textDirection w:val="btLr"/>
            <w:vAlign w:val="center"/>
          </w:tcPr>
          <w:p w14:paraId="2D92BC56"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1500170" w14:textId="2E44FD2E" w:rsidR="00EF237D" w:rsidRPr="00202C19" w:rsidRDefault="00EF237D" w:rsidP="00EF237D">
            <w:pPr>
              <w:autoSpaceDE/>
              <w:autoSpaceDN/>
              <w:spacing w:line="240" w:lineRule="auto"/>
              <w:ind w:left="113" w:right="113" w:firstLine="0"/>
              <w:jc w:val="center"/>
              <w:rPr>
                <w:sz w:val="16"/>
                <w:szCs w:val="16"/>
                <w:lang w:bidi="ar-SA"/>
              </w:rPr>
            </w:pPr>
            <w:r w:rsidRPr="00202C19">
              <w:rPr>
                <w:sz w:val="16"/>
                <w:szCs w:val="16"/>
                <w:lang w:bidi="ar-SA"/>
              </w:rPr>
              <w:t>1</w:t>
            </w:r>
            <w:r>
              <w:rPr>
                <w:sz w:val="16"/>
                <w:szCs w:val="16"/>
                <w:lang w:bidi="ar-SA"/>
              </w:rPr>
              <w:t>2469,13</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554097E"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3FCFE8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BBCDC5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75D5C3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3A720F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DA96B8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78F80F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753A341"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F65DDD" w:rsidRPr="00202C19" w14:paraId="70BB00E0" w14:textId="77777777" w:rsidTr="00EF237D">
        <w:trPr>
          <w:cantSplit/>
          <w:trHeight w:val="1125"/>
        </w:trPr>
        <w:tc>
          <w:tcPr>
            <w:tcW w:w="274" w:type="pct"/>
            <w:vMerge/>
            <w:tcBorders>
              <w:top w:val="single" w:sz="4" w:space="0" w:color="auto"/>
              <w:left w:val="single" w:sz="4" w:space="0" w:color="auto"/>
              <w:right w:val="single" w:sz="4" w:space="0" w:color="auto"/>
            </w:tcBorders>
            <w:shd w:val="clear" w:color="auto" w:fill="auto"/>
          </w:tcPr>
          <w:p w14:paraId="18187CD3" w14:textId="77777777" w:rsidR="00EF237D" w:rsidRPr="00202C19" w:rsidRDefault="00EF237D" w:rsidP="00EF237D">
            <w:pPr>
              <w:autoSpaceDE/>
              <w:autoSpaceDN/>
              <w:spacing w:after="200" w:line="276" w:lineRule="auto"/>
              <w:ind w:firstLine="0"/>
              <w:jc w:val="left"/>
              <w:rPr>
                <w:sz w:val="16"/>
                <w:szCs w:val="16"/>
                <w:lang w:bidi="ar-SA"/>
              </w:rPr>
            </w:pPr>
          </w:p>
        </w:tc>
        <w:tc>
          <w:tcPr>
            <w:tcW w:w="407" w:type="pct"/>
            <w:vMerge/>
            <w:tcBorders>
              <w:top w:val="single" w:sz="4" w:space="0" w:color="auto"/>
              <w:left w:val="nil"/>
              <w:bottom w:val="single" w:sz="4" w:space="0" w:color="auto"/>
              <w:right w:val="single" w:sz="4" w:space="0" w:color="auto"/>
            </w:tcBorders>
            <w:shd w:val="clear" w:color="auto" w:fill="auto"/>
            <w:textDirection w:val="btLr"/>
          </w:tcPr>
          <w:p w14:paraId="7E797C05" w14:textId="77777777" w:rsidR="00EF237D" w:rsidRPr="00202C19" w:rsidRDefault="00EF237D" w:rsidP="00EF237D">
            <w:pPr>
              <w:autoSpaceDE/>
              <w:autoSpaceDN/>
              <w:spacing w:line="240" w:lineRule="auto"/>
              <w:ind w:left="113" w:right="113" w:firstLine="0"/>
              <w:jc w:val="center"/>
              <w:rPr>
                <w:sz w:val="18"/>
                <w:szCs w:val="18"/>
                <w:lang w:bidi="ar-SA"/>
              </w:rPr>
            </w:pPr>
          </w:p>
        </w:tc>
        <w:tc>
          <w:tcPr>
            <w:tcW w:w="812" w:type="pct"/>
            <w:vMerge/>
            <w:tcBorders>
              <w:top w:val="single" w:sz="4" w:space="0" w:color="auto"/>
              <w:left w:val="nil"/>
              <w:bottom w:val="single" w:sz="4" w:space="0" w:color="auto"/>
              <w:right w:val="single" w:sz="4" w:space="0" w:color="auto"/>
            </w:tcBorders>
            <w:shd w:val="clear" w:color="auto" w:fill="auto"/>
          </w:tcPr>
          <w:p w14:paraId="1597D610" w14:textId="77777777" w:rsidR="00EF237D" w:rsidRPr="00202C19" w:rsidRDefault="00EF237D" w:rsidP="00EF237D">
            <w:pPr>
              <w:autoSpaceDE/>
              <w:autoSpaceDN/>
              <w:spacing w:line="240" w:lineRule="auto"/>
              <w:ind w:left="-71" w:right="-69" w:firstLine="0"/>
              <w:jc w:val="left"/>
              <w:rPr>
                <w:sz w:val="16"/>
                <w:szCs w:val="16"/>
                <w:lang w:bidi="ar-SA"/>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7CFBDC3B" w14:textId="77777777" w:rsidR="00EF237D" w:rsidRPr="00202C19" w:rsidRDefault="00EF237D" w:rsidP="00EF237D">
            <w:pPr>
              <w:autoSpaceDE/>
              <w:autoSpaceDN/>
              <w:spacing w:line="240" w:lineRule="auto"/>
              <w:ind w:firstLine="0"/>
              <w:jc w:val="center"/>
              <w:rPr>
                <w:sz w:val="16"/>
                <w:szCs w:val="16"/>
                <w:lang w:bidi="ar-SA"/>
              </w:rPr>
            </w:pPr>
            <w:r w:rsidRPr="00202C19">
              <w:rPr>
                <w:sz w:val="16"/>
                <w:szCs w:val="16"/>
                <w:lang w:bidi="ar-SA"/>
              </w:rPr>
              <w:t>прибыль, направленная на инвестиции</w:t>
            </w:r>
          </w:p>
        </w:tc>
        <w:tc>
          <w:tcPr>
            <w:tcW w:w="228" w:type="pct"/>
            <w:vMerge/>
            <w:tcBorders>
              <w:top w:val="single" w:sz="4" w:space="0" w:color="auto"/>
              <w:left w:val="nil"/>
              <w:bottom w:val="single" w:sz="4" w:space="0" w:color="auto"/>
              <w:right w:val="single" w:sz="4" w:space="0" w:color="auto"/>
            </w:tcBorders>
            <w:shd w:val="clear" w:color="auto" w:fill="auto"/>
            <w:textDirection w:val="btLr"/>
            <w:vAlign w:val="center"/>
          </w:tcPr>
          <w:p w14:paraId="653CBB04"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top w:val="single" w:sz="4" w:space="0" w:color="auto"/>
              <w:left w:val="nil"/>
              <w:bottom w:val="single" w:sz="4" w:space="0" w:color="auto"/>
              <w:right w:val="single" w:sz="4" w:space="0" w:color="auto"/>
            </w:tcBorders>
            <w:shd w:val="clear" w:color="auto" w:fill="auto"/>
            <w:textDirection w:val="btLr"/>
            <w:vAlign w:val="center"/>
          </w:tcPr>
          <w:p w14:paraId="65DF84C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top w:val="single" w:sz="4" w:space="0" w:color="auto"/>
              <w:left w:val="nil"/>
              <w:bottom w:val="single" w:sz="4" w:space="0" w:color="auto"/>
              <w:right w:val="single" w:sz="4" w:space="0" w:color="auto"/>
            </w:tcBorders>
            <w:shd w:val="clear" w:color="auto" w:fill="auto"/>
            <w:textDirection w:val="btLr"/>
            <w:vAlign w:val="center"/>
          </w:tcPr>
          <w:p w14:paraId="4AF4ED6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top w:val="single" w:sz="4" w:space="0" w:color="auto"/>
              <w:left w:val="nil"/>
              <w:bottom w:val="single" w:sz="4" w:space="0" w:color="auto"/>
              <w:right w:val="single" w:sz="4" w:space="0" w:color="auto"/>
            </w:tcBorders>
            <w:shd w:val="clear" w:color="auto" w:fill="auto"/>
            <w:textDirection w:val="btLr"/>
            <w:vAlign w:val="center"/>
          </w:tcPr>
          <w:p w14:paraId="31455E7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D45DC56" w14:textId="27B191BF"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4 105,5</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C22B8A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B13416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CC0D89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D431B3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276C89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1FA45F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95BBB6E"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F321E22"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F65DDD" w:rsidRPr="00202C19" w14:paraId="32D19885" w14:textId="77777777" w:rsidTr="00EF237D">
        <w:trPr>
          <w:cantSplit/>
          <w:trHeight w:val="780"/>
        </w:trPr>
        <w:tc>
          <w:tcPr>
            <w:tcW w:w="274" w:type="pct"/>
            <w:vMerge w:val="restart"/>
            <w:tcBorders>
              <w:left w:val="single" w:sz="4" w:space="0" w:color="auto"/>
              <w:right w:val="single" w:sz="4" w:space="0" w:color="auto"/>
            </w:tcBorders>
            <w:shd w:val="clear" w:color="auto" w:fill="auto"/>
          </w:tcPr>
          <w:p w14:paraId="511D7B66" w14:textId="77777777" w:rsidR="00EF237D" w:rsidRPr="00202C19" w:rsidRDefault="00EF237D" w:rsidP="00EF237D">
            <w:pPr>
              <w:autoSpaceDE/>
              <w:autoSpaceDN/>
              <w:spacing w:after="200" w:line="276" w:lineRule="auto"/>
              <w:ind w:firstLine="0"/>
              <w:jc w:val="left"/>
              <w:rPr>
                <w:sz w:val="16"/>
                <w:szCs w:val="16"/>
                <w:lang w:bidi="ar-SA"/>
              </w:rPr>
            </w:pPr>
            <w:r>
              <w:rPr>
                <w:sz w:val="16"/>
                <w:szCs w:val="16"/>
                <w:lang w:bidi="ar-SA"/>
              </w:rPr>
              <w:t>2.21</w:t>
            </w:r>
          </w:p>
        </w:tc>
        <w:tc>
          <w:tcPr>
            <w:tcW w:w="407" w:type="pct"/>
            <w:vMerge w:val="restart"/>
            <w:tcBorders>
              <w:top w:val="single" w:sz="4" w:space="0" w:color="auto"/>
              <w:left w:val="nil"/>
              <w:bottom w:val="single" w:sz="4" w:space="0" w:color="auto"/>
              <w:right w:val="single" w:sz="4" w:space="0" w:color="auto"/>
            </w:tcBorders>
            <w:shd w:val="clear" w:color="auto" w:fill="auto"/>
            <w:textDirection w:val="btLr"/>
          </w:tcPr>
          <w:p w14:paraId="7313D2CA" w14:textId="77777777" w:rsidR="00EF237D" w:rsidRPr="00202C19" w:rsidRDefault="00EF237D" w:rsidP="00EF237D">
            <w:pPr>
              <w:autoSpaceDE/>
              <w:autoSpaceDN/>
              <w:spacing w:line="240" w:lineRule="auto"/>
              <w:ind w:left="113" w:right="113" w:firstLine="0"/>
              <w:jc w:val="center"/>
              <w:rPr>
                <w:sz w:val="18"/>
                <w:szCs w:val="18"/>
                <w:lang w:bidi="ar-SA"/>
              </w:rPr>
            </w:pPr>
            <w:proofErr w:type="spellStart"/>
            <w:r w:rsidRPr="00D5561D">
              <w:rPr>
                <w:sz w:val="18"/>
                <w:szCs w:val="18"/>
                <w:lang w:bidi="ar-SA"/>
              </w:rPr>
              <w:t>Глазовская</w:t>
            </w:r>
            <w:proofErr w:type="spellEnd"/>
            <w:r w:rsidRPr="00D5561D">
              <w:rPr>
                <w:sz w:val="18"/>
                <w:szCs w:val="18"/>
                <w:lang w:bidi="ar-SA"/>
              </w:rPr>
              <w:t xml:space="preserve"> ТЭЦ</w:t>
            </w:r>
          </w:p>
        </w:tc>
        <w:tc>
          <w:tcPr>
            <w:tcW w:w="812" w:type="pct"/>
            <w:vMerge w:val="restart"/>
            <w:tcBorders>
              <w:top w:val="single" w:sz="4" w:space="0" w:color="auto"/>
              <w:left w:val="nil"/>
              <w:bottom w:val="single" w:sz="4" w:space="0" w:color="auto"/>
              <w:right w:val="single" w:sz="4" w:space="0" w:color="auto"/>
            </w:tcBorders>
            <w:shd w:val="clear" w:color="auto" w:fill="auto"/>
          </w:tcPr>
          <w:p w14:paraId="5A8A8E4F" w14:textId="77777777" w:rsidR="00EF237D" w:rsidRDefault="00EF237D" w:rsidP="00EF237D">
            <w:pPr>
              <w:autoSpaceDE/>
              <w:autoSpaceDN/>
              <w:spacing w:line="240" w:lineRule="auto"/>
              <w:ind w:left="-71" w:right="-69" w:firstLine="0"/>
              <w:jc w:val="left"/>
              <w:rPr>
                <w:ins w:id="13" w:author="Мингалева Наталья Александровна" w:date="2024-03-14T15:16:00Z"/>
                <w:sz w:val="16"/>
                <w:szCs w:val="16"/>
              </w:rPr>
            </w:pPr>
          </w:p>
          <w:p w14:paraId="10826184" w14:textId="77777777" w:rsidR="00EF237D" w:rsidRPr="00202C19" w:rsidRDefault="00EF237D" w:rsidP="00EF237D">
            <w:pPr>
              <w:autoSpaceDE/>
              <w:autoSpaceDN/>
              <w:spacing w:line="240" w:lineRule="auto"/>
              <w:ind w:left="-71" w:right="-69" w:firstLine="0"/>
              <w:jc w:val="left"/>
              <w:rPr>
                <w:sz w:val="16"/>
                <w:szCs w:val="16"/>
                <w:lang w:bidi="ar-SA"/>
              </w:rPr>
            </w:pPr>
            <w:r>
              <w:rPr>
                <w:sz w:val="16"/>
                <w:szCs w:val="16"/>
              </w:rPr>
              <w:t>Реконструкция прямого и обратного трубопровода от ТК-214 до узла «Е</w:t>
            </w:r>
            <w:proofErr w:type="gramStart"/>
            <w:r>
              <w:rPr>
                <w:sz w:val="16"/>
                <w:szCs w:val="16"/>
              </w:rPr>
              <w:t>»-</w:t>
            </w:r>
            <w:proofErr w:type="gramEnd"/>
            <w:r>
              <w:rPr>
                <w:sz w:val="16"/>
                <w:szCs w:val="16"/>
              </w:rPr>
              <w:t>Ду250мм</w:t>
            </w:r>
          </w:p>
        </w:tc>
        <w:tc>
          <w:tcPr>
            <w:tcW w:w="543" w:type="pct"/>
            <w:tcBorders>
              <w:top w:val="single" w:sz="4" w:space="0" w:color="auto"/>
              <w:left w:val="nil"/>
              <w:bottom w:val="single" w:sz="4" w:space="0" w:color="auto"/>
              <w:right w:val="single" w:sz="4" w:space="0" w:color="auto"/>
            </w:tcBorders>
            <w:shd w:val="clear" w:color="auto" w:fill="auto"/>
            <w:vAlign w:val="center"/>
          </w:tcPr>
          <w:p w14:paraId="74E3BF3F" w14:textId="77777777" w:rsidR="00EF237D" w:rsidRPr="00202C19" w:rsidRDefault="00EF237D" w:rsidP="00EF237D">
            <w:pPr>
              <w:autoSpaceDE/>
              <w:autoSpaceDN/>
              <w:spacing w:line="240" w:lineRule="auto"/>
              <w:ind w:firstLine="0"/>
              <w:jc w:val="center"/>
              <w:rPr>
                <w:sz w:val="16"/>
                <w:szCs w:val="16"/>
                <w:lang w:bidi="ar-SA"/>
              </w:rPr>
            </w:pPr>
            <w:r>
              <w:rPr>
                <w:sz w:val="16"/>
                <w:szCs w:val="16"/>
                <w:lang w:bidi="ar-SA"/>
              </w:rPr>
              <w:t xml:space="preserve">Амортизационные отчисления </w:t>
            </w:r>
          </w:p>
        </w:tc>
        <w:tc>
          <w:tcPr>
            <w:tcW w:w="228" w:type="pct"/>
            <w:vMerge w:val="restart"/>
            <w:tcBorders>
              <w:top w:val="single" w:sz="4" w:space="0" w:color="auto"/>
              <w:left w:val="nil"/>
              <w:bottom w:val="single" w:sz="4" w:space="0" w:color="auto"/>
              <w:right w:val="single" w:sz="4" w:space="0" w:color="auto"/>
            </w:tcBorders>
            <w:shd w:val="clear" w:color="auto" w:fill="auto"/>
            <w:textDirection w:val="btLr"/>
            <w:vAlign w:val="center"/>
          </w:tcPr>
          <w:p w14:paraId="602CB9DD" w14:textId="77777777"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12787,17</w:t>
            </w:r>
          </w:p>
        </w:tc>
        <w:tc>
          <w:tcPr>
            <w:tcW w:w="228" w:type="pct"/>
            <w:vMerge w:val="restart"/>
            <w:tcBorders>
              <w:top w:val="single" w:sz="4" w:space="0" w:color="auto"/>
              <w:left w:val="nil"/>
              <w:bottom w:val="single" w:sz="4" w:space="0" w:color="auto"/>
              <w:right w:val="single" w:sz="4" w:space="0" w:color="auto"/>
            </w:tcBorders>
            <w:shd w:val="clear" w:color="auto" w:fill="auto"/>
            <w:textDirection w:val="btLr"/>
            <w:vAlign w:val="center"/>
          </w:tcPr>
          <w:p w14:paraId="2EE3355E"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bottom w:val="single" w:sz="4" w:space="0" w:color="auto"/>
              <w:right w:val="single" w:sz="4" w:space="0" w:color="auto"/>
            </w:tcBorders>
            <w:shd w:val="clear" w:color="auto" w:fill="auto"/>
            <w:textDirection w:val="btLr"/>
            <w:vAlign w:val="center"/>
          </w:tcPr>
          <w:p w14:paraId="5D83281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bottom w:val="single" w:sz="4" w:space="0" w:color="auto"/>
              <w:right w:val="single" w:sz="4" w:space="0" w:color="auto"/>
            </w:tcBorders>
            <w:shd w:val="clear" w:color="auto" w:fill="auto"/>
            <w:textDirection w:val="btLr"/>
            <w:vAlign w:val="center"/>
          </w:tcPr>
          <w:p w14:paraId="0BA51AF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808938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C109069" w14:textId="77777777"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5870,09</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280FB5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937015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E3C0E9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107FA5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A1AB1E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D27681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BD0581F"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1D50ED8D" w14:textId="77777777" w:rsidTr="00EF237D">
        <w:trPr>
          <w:cantSplit/>
          <w:trHeight w:val="846"/>
        </w:trPr>
        <w:tc>
          <w:tcPr>
            <w:tcW w:w="274" w:type="pct"/>
            <w:vMerge/>
            <w:tcBorders>
              <w:left w:val="single" w:sz="4" w:space="0" w:color="auto"/>
              <w:bottom w:val="single" w:sz="4" w:space="0" w:color="auto"/>
              <w:right w:val="single" w:sz="4" w:space="0" w:color="auto"/>
            </w:tcBorders>
            <w:shd w:val="clear" w:color="auto" w:fill="auto"/>
          </w:tcPr>
          <w:p w14:paraId="2DD4F884" w14:textId="77777777" w:rsidR="00EF237D" w:rsidRDefault="00EF237D" w:rsidP="00EF237D">
            <w:pPr>
              <w:autoSpaceDE/>
              <w:autoSpaceDN/>
              <w:spacing w:after="200" w:line="276" w:lineRule="auto"/>
              <w:ind w:firstLine="0"/>
              <w:jc w:val="left"/>
              <w:rPr>
                <w:sz w:val="16"/>
                <w:szCs w:val="16"/>
                <w:lang w:bidi="ar-SA"/>
              </w:rPr>
            </w:pPr>
          </w:p>
        </w:tc>
        <w:tc>
          <w:tcPr>
            <w:tcW w:w="407" w:type="pct"/>
            <w:vMerge/>
            <w:tcBorders>
              <w:top w:val="single" w:sz="4" w:space="0" w:color="auto"/>
              <w:left w:val="nil"/>
              <w:bottom w:val="single" w:sz="4" w:space="0" w:color="auto"/>
              <w:right w:val="single" w:sz="4" w:space="0" w:color="auto"/>
            </w:tcBorders>
            <w:shd w:val="clear" w:color="auto" w:fill="auto"/>
            <w:textDirection w:val="btLr"/>
          </w:tcPr>
          <w:p w14:paraId="5E4E9D65" w14:textId="77777777" w:rsidR="00EF237D" w:rsidRPr="00D5561D" w:rsidRDefault="00EF237D" w:rsidP="00EF237D">
            <w:pPr>
              <w:autoSpaceDE/>
              <w:autoSpaceDN/>
              <w:spacing w:line="240" w:lineRule="auto"/>
              <w:ind w:left="113" w:right="113" w:firstLine="0"/>
              <w:jc w:val="center"/>
              <w:rPr>
                <w:sz w:val="18"/>
                <w:szCs w:val="18"/>
                <w:lang w:bidi="ar-SA"/>
              </w:rPr>
            </w:pPr>
          </w:p>
        </w:tc>
        <w:tc>
          <w:tcPr>
            <w:tcW w:w="812" w:type="pct"/>
            <w:vMerge/>
            <w:tcBorders>
              <w:top w:val="single" w:sz="4" w:space="0" w:color="auto"/>
              <w:left w:val="nil"/>
              <w:bottom w:val="single" w:sz="4" w:space="0" w:color="auto"/>
              <w:right w:val="single" w:sz="4" w:space="0" w:color="auto"/>
            </w:tcBorders>
            <w:shd w:val="clear" w:color="auto" w:fill="auto"/>
          </w:tcPr>
          <w:p w14:paraId="08F90370" w14:textId="77777777" w:rsidR="00EF237D" w:rsidRDefault="00EF237D" w:rsidP="00EF237D">
            <w:pPr>
              <w:autoSpaceDE/>
              <w:autoSpaceDN/>
              <w:spacing w:line="240" w:lineRule="auto"/>
              <w:ind w:left="-71" w:right="-69" w:firstLine="0"/>
              <w:jc w:val="left"/>
              <w:rPr>
                <w:sz w:val="16"/>
                <w:szCs w:val="16"/>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540587B3" w14:textId="77777777" w:rsidR="00EF237D" w:rsidRDefault="00EF237D" w:rsidP="00EF237D">
            <w:pPr>
              <w:autoSpaceDE/>
              <w:autoSpaceDN/>
              <w:spacing w:line="240" w:lineRule="auto"/>
              <w:ind w:firstLine="0"/>
              <w:jc w:val="center"/>
              <w:rPr>
                <w:sz w:val="16"/>
                <w:szCs w:val="16"/>
                <w:lang w:bidi="ar-SA"/>
              </w:rPr>
            </w:pPr>
            <w:r>
              <w:rPr>
                <w:sz w:val="16"/>
                <w:szCs w:val="16"/>
                <w:lang w:bidi="ar-SA"/>
              </w:rPr>
              <w:t>Экономия расходов</w:t>
            </w:r>
          </w:p>
        </w:tc>
        <w:tc>
          <w:tcPr>
            <w:tcW w:w="228" w:type="pct"/>
            <w:vMerge/>
            <w:tcBorders>
              <w:top w:val="single" w:sz="4" w:space="0" w:color="auto"/>
              <w:left w:val="nil"/>
              <w:bottom w:val="single" w:sz="4" w:space="0" w:color="auto"/>
              <w:right w:val="single" w:sz="4" w:space="0" w:color="auto"/>
            </w:tcBorders>
            <w:shd w:val="clear" w:color="auto" w:fill="auto"/>
            <w:textDirection w:val="btLr"/>
            <w:vAlign w:val="center"/>
          </w:tcPr>
          <w:p w14:paraId="7333B7B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top w:val="single" w:sz="4" w:space="0" w:color="auto"/>
              <w:left w:val="nil"/>
              <w:bottom w:val="single" w:sz="4" w:space="0" w:color="auto"/>
              <w:right w:val="single" w:sz="4" w:space="0" w:color="auto"/>
            </w:tcBorders>
            <w:shd w:val="clear" w:color="auto" w:fill="auto"/>
            <w:textDirection w:val="btLr"/>
            <w:vAlign w:val="center"/>
          </w:tcPr>
          <w:p w14:paraId="221BD19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top w:val="single" w:sz="4" w:space="0" w:color="auto"/>
              <w:left w:val="nil"/>
              <w:bottom w:val="single" w:sz="4" w:space="0" w:color="auto"/>
              <w:right w:val="single" w:sz="4" w:space="0" w:color="auto"/>
            </w:tcBorders>
            <w:shd w:val="clear" w:color="auto" w:fill="auto"/>
            <w:textDirection w:val="btLr"/>
            <w:vAlign w:val="center"/>
          </w:tcPr>
          <w:p w14:paraId="2043FC66"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top w:val="single" w:sz="4" w:space="0" w:color="auto"/>
              <w:left w:val="nil"/>
              <w:bottom w:val="single" w:sz="4" w:space="0" w:color="auto"/>
              <w:right w:val="single" w:sz="4" w:space="0" w:color="auto"/>
            </w:tcBorders>
            <w:shd w:val="clear" w:color="auto" w:fill="auto"/>
            <w:textDirection w:val="btLr"/>
            <w:vAlign w:val="center"/>
          </w:tcPr>
          <w:p w14:paraId="6B36A287"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A060E3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55BAFCA" w14:textId="77777777" w:rsidR="00EF237D" w:rsidRDefault="00EF237D" w:rsidP="00EF237D">
            <w:pPr>
              <w:autoSpaceDE/>
              <w:autoSpaceDN/>
              <w:spacing w:line="240" w:lineRule="auto"/>
              <w:ind w:left="113" w:right="113" w:firstLine="0"/>
              <w:jc w:val="center"/>
              <w:rPr>
                <w:sz w:val="16"/>
                <w:szCs w:val="16"/>
                <w:lang w:bidi="ar-SA"/>
              </w:rPr>
            </w:pPr>
            <w:r>
              <w:rPr>
                <w:sz w:val="16"/>
                <w:szCs w:val="16"/>
                <w:lang w:bidi="ar-SA"/>
              </w:rPr>
              <w:t>2 236,22</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973BC7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812D4A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5753BA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D7E2A7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C30FFC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ED19DF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AA594F9"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19AD1236" w14:textId="77777777" w:rsidTr="00EF237D">
        <w:trPr>
          <w:cantSplit/>
          <w:trHeight w:val="846"/>
        </w:trPr>
        <w:tc>
          <w:tcPr>
            <w:tcW w:w="274" w:type="pct"/>
            <w:vMerge/>
            <w:tcBorders>
              <w:left w:val="single" w:sz="4" w:space="0" w:color="auto"/>
              <w:bottom w:val="single" w:sz="4" w:space="0" w:color="auto"/>
              <w:right w:val="single" w:sz="4" w:space="0" w:color="auto"/>
            </w:tcBorders>
            <w:shd w:val="clear" w:color="auto" w:fill="auto"/>
          </w:tcPr>
          <w:p w14:paraId="44B5EC93" w14:textId="77777777" w:rsidR="00EF237D" w:rsidRDefault="00EF237D" w:rsidP="00EF237D">
            <w:pPr>
              <w:autoSpaceDE/>
              <w:autoSpaceDN/>
              <w:spacing w:after="200" w:line="276" w:lineRule="auto"/>
              <w:ind w:firstLine="0"/>
              <w:jc w:val="left"/>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12419FA4" w14:textId="77777777" w:rsidR="00EF237D" w:rsidRPr="00D5561D"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7A96210E" w14:textId="77777777" w:rsidR="00EF237D" w:rsidRDefault="00EF237D" w:rsidP="00EF237D">
            <w:pPr>
              <w:autoSpaceDE/>
              <w:autoSpaceDN/>
              <w:spacing w:line="240" w:lineRule="auto"/>
              <w:ind w:left="-71" w:right="-69" w:firstLine="0"/>
              <w:jc w:val="left"/>
              <w:rPr>
                <w:sz w:val="16"/>
                <w:szCs w:val="16"/>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6C7F050D" w14:textId="77777777" w:rsidR="00EF237D" w:rsidRPr="00202C19" w:rsidRDefault="00EF237D" w:rsidP="00EF237D">
            <w:pPr>
              <w:autoSpaceDE/>
              <w:autoSpaceDN/>
              <w:spacing w:line="240" w:lineRule="auto"/>
              <w:ind w:firstLine="0"/>
              <w:jc w:val="center"/>
              <w:rPr>
                <w:sz w:val="16"/>
                <w:szCs w:val="16"/>
                <w:lang w:bidi="ar-SA"/>
              </w:rPr>
            </w:pPr>
            <w:r>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5FF1C45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59076C1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0CC9B62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15E8256"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1BAFA9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D2CCC39" w14:textId="62312387"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4 680,86</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AA37E3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D2E308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009042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4F2683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294406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C76602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4541B6E"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6F396C5C" w14:textId="77777777" w:rsidTr="00EF237D">
        <w:trPr>
          <w:cantSplit/>
          <w:trHeight w:val="845"/>
        </w:trPr>
        <w:tc>
          <w:tcPr>
            <w:tcW w:w="274" w:type="pct"/>
            <w:vMerge w:val="restart"/>
            <w:tcBorders>
              <w:top w:val="single" w:sz="4" w:space="0" w:color="auto"/>
              <w:left w:val="single" w:sz="4" w:space="0" w:color="auto"/>
              <w:right w:val="single" w:sz="4" w:space="0" w:color="auto"/>
            </w:tcBorders>
            <w:shd w:val="clear" w:color="auto" w:fill="auto"/>
          </w:tcPr>
          <w:p w14:paraId="1FA0623F" w14:textId="77777777" w:rsidR="00EF237D" w:rsidRDefault="00EF237D" w:rsidP="00EF237D">
            <w:pPr>
              <w:autoSpaceDE/>
              <w:autoSpaceDN/>
              <w:spacing w:after="200" w:line="276" w:lineRule="auto"/>
              <w:ind w:firstLine="0"/>
              <w:jc w:val="left"/>
              <w:rPr>
                <w:sz w:val="16"/>
                <w:szCs w:val="16"/>
                <w:lang w:bidi="ar-SA"/>
              </w:rPr>
            </w:pPr>
            <w:r>
              <w:rPr>
                <w:sz w:val="16"/>
                <w:szCs w:val="16"/>
                <w:lang w:bidi="ar-SA"/>
              </w:rPr>
              <w:t>2.22</w:t>
            </w:r>
          </w:p>
        </w:tc>
        <w:tc>
          <w:tcPr>
            <w:tcW w:w="407" w:type="pct"/>
            <w:vMerge w:val="restart"/>
            <w:tcBorders>
              <w:top w:val="single" w:sz="4" w:space="0" w:color="auto"/>
              <w:left w:val="nil"/>
              <w:right w:val="single" w:sz="4" w:space="0" w:color="auto"/>
            </w:tcBorders>
            <w:shd w:val="clear" w:color="auto" w:fill="auto"/>
            <w:textDirection w:val="btLr"/>
          </w:tcPr>
          <w:p w14:paraId="66E5C4B1" w14:textId="77777777" w:rsidR="00EF237D" w:rsidRPr="00D5561D" w:rsidRDefault="00EF237D" w:rsidP="00EF237D">
            <w:pPr>
              <w:autoSpaceDE/>
              <w:autoSpaceDN/>
              <w:spacing w:line="240" w:lineRule="auto"/>
              <w:ind w:left="113" w:right="113" w:firstLine="0"/>
              <w:jc w:val="center"/>
              <w:rPr>
                <w:sz w:val="18"/>
                <w:szCs w:val="18"/>
                <w:lang w:bidi="ar-SA"/>
              </w:rPr>
            </w:pPr>
            <w:proofErr w:type="spellStart"/>
            <w:r w:rsidRPr="00D5561D">
              <w:rPr>
                <w:sz w:val="18"/>
                <w:szCs w:val="18"/>
                <w:lang w:bidi="ar-SA"/>
              </w:rPr>
              <w:t>Глазовская</w:t>
            </w:r>
            <w:proofErr w:type="spellEnd"/>
            <w:r w:rsidRPr="00D5561D">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tcPr>
          <w:p w14:paraId="17B7AC88" w14:textId="77777777" w:rsidR="00EF237D" w:rsidRPr="00202C19" w:rsidRDefault="00EF237D" w:rsidP="00EF237D">
            <w:pPr>
              <w:autoSpaceDE/>
              <w:autoSpaceDN/>
              <w:spacing w:line="240" w:lineRule="auto"/>
              <w:ind w:left="-71" w:right="-69" w:firstLine="0"/>
              <w:jc w:val="left"/>
              <w:rPr>
                <w:sz w:val="16"/>
                <w:szCs w:val="16"/>
                <w:lang w:bidi="ar-SA"/>
              </w:rPr>
            </w:pPr>
            <w:r>
              <w:rPr>
                <w:sz w:val="16"/>
                <w:szCs w:val="16"/>
              </w:rPr>
              <w:t>Реконструкция прямого и обратного трубопровода узла «Е» до узла 725-Ду250мм</w:t>
            </w:r>
          </w:p>
        </w:tc>
        <w:tc>
          <w:tcPr>
            <w:tcW w:w="543" w:type="pct"/>
            <w:tcBorders>
              <w:top w:val="single" w:sz="4" w:space="0" w:color="auto"/>
              <w:left w:val="nil"/>
              <w:bottom w:val="single" w:sz="4" w:space="0" w:color="auto"/>
              <w:right w:val="single" w:sz="4" w:space="0" w:color="auto"/>
            </w:tcBorders>
            <w:shd w:val="clear" w:color="auto" w:fill="auto"/>
            <w:vAlign w:val="center"/>
          </w:tcPr>
          <w:p w14:paraId="7C62A0B0" w14:textId="77777777" w:rsidR="00EF237D" w:rsidRPr="00202C19" w:rsidRDefault="00EF237D" w:rsidP="00EF237D">
            <w:pPr>
              <w:autoSpaceDE/>
              <w:autoSpaceDN/>
              <w:spacing w:line="240" w:lineRule="auto"/>
              <w:ind w:firstLine="0"/>
              <w:jc w:val="center"/>
              <w:rPr>
                <w:sz w:val="16"/>
                <w:szCs w:val="16"/>
                <w:lang w:bidi="ar-SA"/>
              </w:rPr>
            </w:pPr>
            <w:r w:rsidRPr="0034200B">
              <w:rPr>
                <w:sz w:val="16"/>
                <w:szCs w:val="16"/>
                <w:lang w:bidi="ar-SA"/>
              </w:rPr>
              <w:t>Амортизационные отчисления</w:t>
            </w:r>
          </w:p>
        </w:tc>
        <w:tc>
          <w:tcPr>
            <w:tcW w:w="228" w:type="pct"/>
            <w:vMerge w:val="restart"/>
            <w:tcBorders>
              <w:top w:val="single" w:sz="4" w:space="0" w:color="auto"/>
              <w:left w:val="nil"/>
              <w:right w:val="single" w:sz="4" w:space="0" w:color="auto"/>
            </w:tcBorders>
            <w:shd w:val="clear" w:color="auto" w:fill="auto"/>
            <w:textDirection w:val="btLr"/>
            <w:vAlign w:val="center"/>
          </w:tcPr>
          <w:p w14:paraId="6EBB847C" w14:textId="77777777"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19833,16</w:t>
            </w:r>
          </w:p>
        </w:tc>
        <w:tc>
          <w:tcPr>
            <w:tcW w:w="228" w:type="pct"/>
            <w:vMerge w:val="restart"/>
            <w:tcBorders>
              <w:top w:val="single" w:sz="4" w:space="0" w:color="auto"/>
              <w:left w:val="nil"/>
              <w:right w:val="single" w:sz="4" w:space="0" w:color="auto"/>
            </w:tcBorders>
            <w:shd w:val="clear" w:color="auto" w:fill="auto"/>
            <w:textDirection w:val="btLr"/>
            <w:vAlign w:val="center"/>
          </w:tcPr>
          <w:p w14:paraId="2AD66F5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7F799AB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773251D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079ED9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09C568E"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8B14EDE" w14:textId="77777777"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7031,76</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52B66D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D15889E"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E2703E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9CE253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476767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FAB71CB"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15D1F657" w14:textId="77777777" w:rsidTr="00EF237D">
        <w:trPr>
          <w:cantSplit/>
          <w:trHeight w:val="817"/>
        </w:trPr>
        <w:tc>
          <w:tcPr>
            <w:tcW w:w="274" w:type="pct"/>
            <w:vMerge/>
            <w:tcBorders>
              <w:left w:val="single" w:sz="4" w:space="0" w:color="auto"/>
              <w:bottom w:val="single" w:sz="4" w:space="0" w:color="auto"/>
              <w:right w:val="single" w:sz="4" w:space="0" w:color="auto"/>
            </w:tcBorders>
            <w:shd w:val="clear" w:color="auto" w:fill="auto"/>
          </w:tcPr>
          <w:p w14:paraId="08FEE9C1" w14:textId="77777777" w:rsidR="00EF237D" w:rsidRDefault="00EF237D" w:rsidP="00EF237D">
            <w:pPr>
              <w:autoSpaceDE/>
              <w:autoSpaceDN/>
              <w:spacing w:after="200" w:line="276" w:lineRule="auto"/>
              <w:ind w:firstLine="0"/>
              <w:jc w:val="left"/>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365A4CFB" w14:textId="77777777" w:rsidR="00EF237D" w:rsidRPr="00D5561D"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4148180B" w14:textId="77777777" w:rsidR="00EF237D" w:rsidRDefault="00EF237D" w:rsidP="00EF237D">
            <w:pPr>
              <w:autoSpaceDE/>
              <w:autoSpaceDN/>
              <w:spacing w:line="240" w:lineRule="auto"/>
              <w:ind w:left="-71" w:right="-69" w:firstLine="0"/>
              <w:jc w:val="left"/>
              <w:rPr>
                <w:sz w:val="16"/>
                <w:szCs w:val="16"/>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05CF3631" w14:textId="77777777" w:rsidR="00EF237D" w:rsidRPr="0034200B" w:rsidRDefault="00EF237D" w:rsidP="00EF237D">
            <w:pPr>
              <w:autoSpaceDE/>
              <w:autoSpaceDN/>
              <w:spacing w:line="240" w:lineRule="auto"/>
              <w:ind w:firstLine="0"/>
              <w:jc w:val="center"/>
              <w:rPr>
                <w:sz w:val="16"/>
                <w:szCs w:val="16"/>
                <w:lang w:bidi="ar-SA"/>
              </w:rPr>
            </w:pPr>
            <w:r>
              <w:rPr>
                <w:sz w:val="16"/>
                <w:szCs w:val="16"/>
                <w:lang w:bidi="ar-SA"/>
              </w:rPr>
              <w:t xml:space="preserve">Экономия </w:t>
            </w:r>
            <w:proofErr w:type="spellStart"/>
            <w:r>
              <w:rPr>
                <w:sz w:val="16"/>
                <w:szCs w:val="16"/>
                <w:lang w:bidi="ar-SA"/>
              </w:rPr>
              <w:t>расхов</w:t>
            </w:r>
            <w:proofErr w:type="spellEnd"/>
          </w:p>
        </w:tc>
        <w:tc>
          <w:tcPr>
            <w:tcW w:w="228" w:type="pct"/>
            <w:vMerge/>
            <w:tcBorders>
              <w:left w:val="nil"/>
              <w:bottom w:val="single" w:sz="4" w:space="0" w:color="auto"/>
              <w:right w:val="single" w:sz="4" w:space="0" w:color="auto"/>
            </w:tcBorders>
            <w:shd w:val="clear" w:color="auto" w:fill="auto"/>
            <w:textDirection w:val="btLr"/>
            <w:vAlign w:val="center"/>
          </w:tcPr>
          <w:p w14:paraId="795EA142"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E5D484E"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1BAB9E65"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21E85C2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A24781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41F28F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A72C706" w14:textId="77777777" w:rsidR="00EF237D" w:rsidRDefault="00EF237D" w:rsidP="00EF237D">
            <w:pPr>
              <w:autoSpaceDE/>
              <w:autoSpaceDN/>
              <w:spacing w:line="240" w:lineRule="auto"/>
              <w:ind w:left="113" w:right="113" w:firstLine="0"/>
              <w:jc w:val="center"/>
              <w:rPr>
                <w:sz w:val="16"/>
                <w:szCs w:val="16"/>
                <w:lang w:bidi="ar-SA"/>
              </w:rPr>
            </w:pPr>
            <w:r>
              <w:rPr>
                <w:sz w:val="16"/>
                <w:szCs w:val="16"/>
                <w:lang w:bidi="ar-SA"/>
              </w:rPr>
              <w:t>2 358,47</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049F55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056D5DD"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E575A7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836AFF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509990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C409CF3"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29C6A75F" w14:textId="77777777" w:rsidTr="00EF237D">
        <w:trPr>
          <w:cantSplit/>
          <w:trHeight w:val="970"/>
        </w:trPr>
        <w:tc>
          <w:tcPr>
            <w:tcW w:w="274" w:type="pct"/>
            <w:vMerge/>
            <w:tcBorders>
              <w:left w:val="single" w:sz="4" w:space="0" w:color="auto"/>
              <w:bottom w:val="single" w:sz="4" w:space="0" w:color="auto"/>
              <w:right w:val="single" w:sz="4" w:space="0" w:color="auto"/>
            </w:tcBorders>
            <w:shd w:val="clear" w:color="auto" w:fill="auto"/>
          </w:tcPr>
          <w:p w14:paraId="32E415D6" w14:textId="77777777" w:rsidR="00EF237D" w:rsidRDefault="00EF237D" w:rsidP="00EF237D">
            <w:pPr>
              <w:autoSpaceDE/>
              <w:autoSpaceDN/>
              <w:spacing w:after="200" w:line="276" w:lineRule="auto"/>
              <w:ind w:firstLine="0"/>
              <w:jc w:val="left"/>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73268F5A" w14:textId="77777777" w:rsidR="00EF237D" w:rsidRPr="00D5561D"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29565D04" w14:textId="77777777" w:rsidR="00EF237D" w:rsidRDefault="00EF237D" w:rsidP="00EF237D">
            <w:pPr>
              <w:autoSpaceDE/>
              <w:autoSpaceDN/>
              <w:spacing w:line="240" w:lineRule="auto"/>
              <w:ind w:left="-71" w:right="-69" w:firstLine="0"/>
              <w:jc w:val="left"/>
              <w:rPr>
                <w:sz w:val="16"/>
                <w:szCs w:val="16"/>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713B3CE4" w14:textId="77777777" w:rsidR="00EF237D" w:rsidRPr="00202C19" w:rsidRDefault="00EF237D" w:rsidP="00EF237D">
            <w:pPr>
              <w:autoSpaceDE/>
              <w:autoSpaceDN/>
              <w:spacing w:line="240" w:lineRule="auto"/>
              <w:ind w:firstLine="0"/>
              <w:jc w:val="center"/>
              <w:rPr>
                <w:sz w:val="16"/>
                <w:szCs w:val="16"/>
                <w:lang w:bidi="ar-SA"/>
              </w:rPr>
            </w:pPr>
            <w:r w:rsidRPr="0034200B">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089BD9E3"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5E02920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23A9426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2F6643AA"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13E9219"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8778B8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D3131C1" w14:textId="122CD567"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10 442,93</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34EB1B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D05D74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421D34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0B2517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3ECD8F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04C4A2F"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585CA6" w14:paraId="29B94192" w14:textId="77777777" w:rsidTr="00EF237D">
        <w:trPr>
          <w:cantSplit/>
          <w:trHeight w:val="970"/>
        </w:trPr>
        <w:tc>
          <w:tcPr>
            <w:tcW w:w="274" w:type="pct"/>
            <w:tcBorders>
              <w:top w:val="single" w:sz="4" w:space="0" w:color="auto"/>
              <w:left w:val="single" w:sz="4" w:space="0" w:color="auto"/>
              <w:bottom w:val="single" w:sz="4" w:space="0" w:color="auto"/>
              <w:right w:val="single" w:sz="4" w:space="0" w:color="auto"/>
            </w:tcBorders>
            <w:shd w:val="clear" w:color="auto" w:fill="auto"/>
          </w:tcPr>
          <w:p w14:paraId="450FA720" w14:textId="77777777" w:rsidR="00EF237D" w:rsidRDefault="00EF237D" w:rsidP="00EF237D">
            <w:pPr>
              <w:autoSpaceDE/>
              <w:autoSpaceDN/>
              <w:spacing w:after="200" w:line="276" w:lineRule="auto"/>
              <w:ind w:firstLine="0"/>
              <w:jc w:val="left"/>
              <w:rPr>
                <w:sz w:val="16"/>
                <w:szCs w:val="16"/>
                <w:lang w:val="en-US" w:bidi="ar-SA"/>
              </w:rPr>
            </w:pPr>
          </w:p>
        </w:tc>
        <w:tc>
          <w:tcPr>
            <w:tcW w:w="407" w:type="pct"/>
            <w:tcBorders>
              <w:top w:val="single" w:sz="4" w:space="0" w:color="auto"/>
              <w:left w:val="nil"/>
              <w:bottom w:val="single" w:sz="4" w:space="0" w:color="auto"/>
              <w:right w:val="single" w:sz="4" w:space="0" w:color="auto"/>
            </w:tcBorders>
            <w:shd w:val="clear" w:color="auto" w:fill="auto"/>
            <w:textDirection w:val="btLr"/>
          </w:tcPr>
          <w:p w14:paraId="048B58A3" w14:textId="77777777" w:rsidR="00EF237D" w:rsidRDefault="00EF237D" w:rsidP="00EF237D">
            <w:pPr>
              <w:autoSpaceDE/>
              <w:autoSpaceDN/>
              <w:spacing w:line="240" w:lineRule="auto"/>
              <w:ind w:left="113" w:right="113" w:firstLine="0"/>
              <w:jc w:val="center"/>
              <w:rPr>
                <w:sz w:val="18"/>
                <w:szCs w:val="18"/>
                <w:lang w:bidi="ar-SA"/>
              </w:rPr>
            </w:pPr>
          </w:p>
        </w:tc>
        <w:tc>
          <w:tcPr>
            <w:tcW w:w="812" w:type="pct"/>
            <w:tcBorders>
              <w:top w:val="single" w:sz="4" w:space="0" w:color="auto"/>
              <w:left w:val="nil"/>
              <w:bottom w:val="single" w:sz="4" w:space="0" w:color="auto"/>
              <w:right w:val="single" w:sz="4" w:space="0" w:color="auto"/>
            </w:tcBorders>
            <w:shd w:val="clear" w:color="auto" w:fill="auto"/>
          </w:tcPr>
          <w:p w14:paraId="70D408CE" w14:textId="77777777" w:rsidR="00EF237D" w:rsidRPr="00542CB3" w:rsidRDefault="00EF237D" w:rsidP="00EF237D">
            <w:pPr>
              <w:autoSpaceDE/>
              <w:autoSpaceDN/>
              <w:spacing w:line="240" w:lineRule="auto"/>
              <w:ind w:left="-71" w:right="-69" w:firstLine="0"/>
              <w:jc w:val="left"/>
              <w:rPr>
                <w:b/>
                <w:sz w:val="16"/>
                <w:szCs w:val="16"/>
              </w:rPr>
            </w:pPr>
            <w:r w:rsidRPr="00542CB3">
              <w:rPr>
                <w:b/>
                <w:sz w:val="16"/>
                <w:szCs w:val="16"/>
              </w:rPr>
              <w:t xml:space="preserve">Группа </w:t>
            </w:r>
            <w:r>
              <w:rPr>
                <w:b/>
                <w:sz w:val="16"/>
                <w:szCs w:val="16"/>
              </w:rPr>
              <w:t>4</w:t>
            </w:r>
            <w:r w:rsidRPr="00542CB3">
              <w:rPr>
                <w:b/>
                <w:sz w:val="16"/>
                <w:szCs w:val="16"/>
              </w:rPr>
              <w:t>.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w:t>
            </w:r>
            <w:r>
              <w:rPr>
                <w:b/>
                <w:sz w:val="16"/>
                <w:szCs w:val="16"/>
              </w:rPr>
              <w:t xml:space="preserve">, в </w:t>
            </w:r>
            <w:proofErr w:type="spellStart"/>
            <w:r>
              <w:rPr>
                <w:b/>
                <w:sz w:val="16"/>
                <w:szCs w:val="16"/>
              </w:rPr>
              <w:t>т.ч</w:t>
            </w:r>
            <w:proofErr w:type="spellEnd"/>
            <w:r>
              <w:rPr>
                <w:b/>
                <w:sz w:val="16"/>
                <w:szCs w:val="16"/>
              </w:rPr>
              <w:t>.:</w:t>
            </w:r>
          </w:p>
        </w:tc>
        <w:tc>
          <w:tcPr>
            <w:tcW w:w="543" w:type="pct"/>
            <w:tcBorders>
              <w:top w:val="single" w:sz="4" w:space="0" w:color="auto"/>
              <w:left w:val="nil"/>
              <w:bottom w:val="single" w:sz="4" w:space="0" w:color="auto"/>
              <w:right w:val="single" w:sz="4" w:space="0" w:color="auto"/>
            </w:tcBorders>
            <w:shd w:val="clear" w:color="auto" w:fill="auto"/>
            <w:vAlign w:val="center"/>
          </w:tcPr>
          <w:p w14:paraId="1162AB65" w14:textId="77777777" w:rsidR="00EF237D" w:rsidRPr="00B749C1" w:rsidRDefault="00EF237D" w:rsidP="00EF237D">
            <w:pPr>
              <w:autoSpaceDE/>
              <w:autoSpaceDN/>
              <w:spacing w:line="240" w:lineRule="auto"/>
              <w:ind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155EC2E" w14:textId="77777777" w:rsidR="00EF237D" w:rsidRPr="00585CA6" w:rsidRDefault="00EF237D" w:rsidP="00EF237D">
            <w:pPr>
              <w:autoSpaceDE/>
              <w:autoSpaceDN/>
              <w:spacing w:line="240" w:lineRule="auto"/>
              <w:ind w:left="113" w:right="-69" w:firstLine="0"/>
              <w:jc w:val="center"/>
              <w:rPr>
                <w:b/>
                <w:sz w:val="16"/>
                <w:szCs w:val="16"/>
                <w:lang w:bidi="ar-SA"/>
              </w:rPr>
            </w:pPr>
            <w:r w:rsidRPr="00585CA6">
              <w:rPr>
                <w:b/>
                <w:sz w:val="16"/>
                <w:szCs w:val="16"/>
                <w:lang w:bidi="ar-SA"/>
              </w:rPr>
              <w:t>342 938,35</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85253D0" w14:textId="77777777" w:rsidR="00EF237D" w:rsidRPr="00585CA6"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96627C1" w14:textId="77777777" w:rsidR="00EF237D" w:rsidRPr="00585CA6" w:rsidRDefault="00EF237D" w:rsidP="00EF237D">
            <w:pPr>
              <w:autoSpaceDE/>
              <w:autoSpaceDN/>
              <w:spacing w:line="240" w:lineRule="auto"/>
              <w:ind w:left="-71" w:right="-69"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F10051B" w14:textId="77777777" w:rsidR="00EF237D" w:rsidRPr="00585CA6" w:rsidRDefault="00EF237D" w:rsidP="00EF237D">
            <w:pPr>
              <w:autoSpaceDE/>
              <w:autoSpaceDN/>
              <w:spacing w:line="240" w:lineRule="auto"/>
              <w:ind w:left="-71" w:right="-69"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4A0CF87" w14:textId="77777777" w:rsidR="00EF237D" w:rsidRPr="00585CA6"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846250B" w14:textId="77777777" w:rsidR="00EF237D" w:rsidRPr="00585CA6" w:rsidRDefault="00EF237D" w:rsidP="00EF237D">
            <w:pPr>
              <w:autoSpaceDE/>
              <w:autoSpaceDN/>
              <w:spacing w:line="240" w:lineRule="auto"/>
              <w:ind w:left="113" w:right="113" w:firstLine="0"/>
              <w:jc w:val="center"/>
              <w:rPr>
                <w:b/>
                <w:sz w:val="16"/>
                <w:szCs w:val="16"/>
                <w:lang w:bidi="ar-SA"/>
              </w:rPr>
            </w:pPr>
            <w:r>
              <w:rPr>
                <w:b/>
                <w:sz w:val="16"/>
                <w:szCs w:val="16"/>
                <w:lang w:bidi="ar-SA"/>
              </w:rPr>
              <w:t>123 416,28</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607D6E9" w14:textId="77777777" w:rsidR="00EF237D" w:rsidRPr="00585CA6" w:rsidRDefault="00EF237D" w:rsidP="00EF237D">
            <w:pPr>
              <w:autoSpaceDE/>
              <w:autoSpaceDN/>
              <w:spacing w:line="240" w:lineRule="auto"/>
              <w:ind w:left="113" w:right="113" w:firstLine="0"/>
              <w:jc w:val="center"/>
              <w:rPr>
                <w:b/>
                <w:sz w:val="16"/>
                <w:szCs w:val="16"/>
                <w:lang w:bidi="ar-SA"/>
              </w:rPr>
            </w:pPr>
            <w:r>
              <w:rPr>
                <w:b/>
                <w:sz w:val="16"/>
                <w:szCs w:val="16"/>
                <w:lang w:bidi="ar-SA"/>
              </w:rPr>
              <w:t>219 522,07</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5CC802A" w14:textId="77777777" w:rsidR="00EF237D" w:rsidRPr="00585CA6"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15D84BA" w14:textId="77777777" w:rsidR="00EF237D" w:rsidRPr="00585CA6"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BB9B99F" w14:textId="77777777" w:rsidR="00EF237D" w:rsidRPr="00585CA6"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F12F1BC" w14:textId="77777777" w:rsidR="00EF237D" w:rsidRPr="00585CA6"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4D0A57F" w14:textId="77777777" w:rsidR="00EF237D" w:rsidRPr="00585CA6"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369B7B4" w14:textId="77777777" w:rsidR="00EF237D" w:rsidRPr="00585CA6" w:rsidRDefault="00EF237D" w:rsidP="00EF237D">
            <w:pPr>
              <w:autoSpaceDE/>
              <w:autoSpaceDN/>
              <w:spacing w:line="240" w:lineRule="auto"/>
              <w:ind w:left="113" w:right="113" w:firstLine="0"/>
              <w:jc w:val="center"/>
              <w:rPr>
                <w:b/>
                <w:sz w:val="16"/>
                <w:szCs w:val="16"/>
                <w:lang w:bidi="ar-SA"/>
              </w:rPr>
            </w:pPr>
          </w:p>
        </w:tc>
      </w:tr>
      <w:tr w:rsidR="00EF237D" w:rsidRPr="00202C19" w14:paraId="76240BCA" w14:textId="77777777" w:rsidTr="00EF237D">
        <w:trPr>
          <w:cantSplit/>
          <w:trHeight w:val="970"/>
        </w:trPr>
        <w:tc>
          <w:tcPr>
            <w:tcW w:w="274" w:type="pct"/>
            <w:vMerge w:val="restart"/>
            <w:tcBorders>
              <w:top w:val="single" w:sz="4" w:space="0" w:color="auto"/>
              <w:left w:val="single" w:sz="4" w:space="0" w:color="auto"/>
              <w:right w:val="single" w:sz="4" w:space="0" w:color="auto"/>
            </w:tcBorders>
            <w:shd w:val="clear" w:color="auto" w:fill="auto"/>
          </w:tcPr>
          <w:p w14:paraId="431534F6" w14:textId="77777777" w:rsidR="00EF237D" w:rsidRPr="00B749C1" w:rsidRDefault="00EF237D" w:rsidP="00EF237D">
            <w:pPr>
              <w:autoSpaceDE/>
              <w:autoSpaceDN/>
              <w:spacing w:after="200" w:line="276" w:lineRule="auto"/>
              <w:ind w:firstLine="0"/>
              <w:jc w:val="left"/>
              <w:rPr>
                <w:sz w:val="16"/>
                <w:szCs w:val="16"/>
                <w:lang w:bidi="ar-SA"/>
              </w:rPr>
            </w:pPr>
          </w:p>
        </w:tc>
        <w:tc>
          <w:tcPr>
            <w:tcW w:w="407" w:type="pct"/>
            <w:vMerge w:val="restart"/>
            <w:tcBorders>
              <w:top w:val="single" w:sz="4" w:space="0" w:color="auto"/>
              <w:left w:val="nil"/>
              <w:right w:val="single" w:sz="4" w:space="0" w:color="auto"/>
            </w:tcBorders>
            <w:shd w:val="clear" w:color="auto" w:fill="auto"/>
            <w:textDirection w:val="btLr"/>
          </w:tcPr>
          <w:p w14:paraId="1F9DA0AE" w14:textId="77777777" w:rsidR="00EF237D" w:rsidRPr="00D5561D" w:rsidRDefault="00EF237D" w:rsidP="00EF237D">
            <w:pPr>
              <w:autoSpaceDE/>
              <w:autoSpaceDN/>
              <w:spacing w:line="240" w:lineRule="auto"/>
              <w:ind w:left="113" w:right="113" w:firstLine="0"/>
              <w:jc w:val="center"/>
              <w:rPr>
                <w:sz w:val="18"/>
                <w:szCs w:val="18"/>
                <w:lang w:bidi="ar-SA"/>
              </w:rPr>
            </w:pPr>
            <w:proofErr w:type="spellStart"/>
            <w:r>
              <w:rPr>
                <w:sz w:val="18"/>
                <w:szCs w:val="18"/>
                <w:lang w:bidi="ar-SA"/>
              </w:rPr>
              <w:t>Глазовская</w:t>
            </w:r>
            <w:proofErr w:type="spellEnd"/>
            <w:r>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tcPr>
          <w:p w14:paraId="7D29E87B" w14:textId="77777777" w:rsidR="00EF237D" w:rsidRDefault="00E91890" w:rsidP="00EF237D">
            <w:pPr>
              <w:autoSpaceDE/>
              <w:autoSpaceDN/>
              <w:spacing w:line="240" w:lineRule="auto"/>
              <w:ind w:left="-71" w:right="-69" w:firstLine="0"/>
              <w:jc w:val="left"/>
              <w:rPr>
                <w:sz w:val="16"/>
                <w:szCs w:val="16"/>
              </w:rPr>
            </w:pPr>
            <w:r w:rsidRPr="00E91890">
              <w:rPr>
                <w:sz w:val="16"/>
                <w:szCs w:val="16"/>
              </w:rPr>
              <w:t xml:space="preserve">Модернизации ПГУ </w:t>
            </w:r>
            <w:proofErr w:type="spellStart"/>
            <w:r w:rsidRPr="00E91890">
              <w:rPr>
                <w:sz w:val="16"/>
                <w:szCs w:val="16"/>
              </w:rPr>
              <w:t>Глазовской</w:t>
            </w:r>
            <w:proofErr w:type="spellEnd"/>
            <w:r w:rsidRPr="00E91890">
              <w:rPr>
                <w:sz w:val="16"/>
                <w:szCs w:val="16"/>
              </w:rPr>
              <w:t xml:space="preserve"> ТЭЦ с заменой направляющих аппаратов №№ 1,2 и камеры сгорания</w:t>
            </w:r>
          </w:p>
        </w:tc>
        <w:tc>
          <w:tcPr>
            <w:tcW w:w="543" w:type="pct"/>
            <w:tcBorders>
              <w:top w:val="single" w:sz="4" w:space="0" w:color="auto"/>
              <w:left w:val="nil"/>
              <w:bottom w:val="single" w:sz="4" w:space="0" w:color="auto"/>
              <w:right w:val="single" w:sz="4" w:space="0" w:color="auto"/>
            </w:tcBorders>
            <w:shd w:val="clear" w:color="auto" w:fill="auto"/>
            <w:vAlign w:val="center"/>
          </w:tcPr>
          <w:p w14:paraId="4BC8BC81" w14:textId="77777777" w:rsidR="00EF237D" w:rsidRPr="0034200B" w:rsidRDefault="00EF237D" w:rsidP="00EF237D">
            <w:pPr>
              <w:autoSpaceDE/>
              <w:autoSpaceDN/>
              <w:spacing w:line="240" w:lineRule="auto"/>
              <w:ind w:firstLine="0"/>
              <w:jc w:val="center"/>
              <w:rPr>
                <w:sz w:val="16"/>
                <w:szCs w:val="16"/>
                <w:lang w:bidi="ar-SA"/>
              </w:rPr>
            </w:pPr>
            <w:r w:rsidRPr="00B749C1">
              <w:rPr>
                <w:sz w:val="16"/>
                <w:szCs w:val="16"/>
                <w:lang w:bidi="ar-SA"/>
              </w:rPr>
              <w:t xml:space="preserve">Собственные средства предприятия </w:t>
            </w:r>
            <w:r>
              <w:rPr>
                <w:sz w:val="16"/>
                <w:szCs w:val="16"/>
                <w:lang w:bidi="ar-SA"/>
              </w:rPr>
              <w:t>–</w:t>
            </w:r>
            <w:r w:rsidRPr="00B749C1">
              <w:rPr>
                <w:sz w:val="16"/>
                <w:szCs w:val="16"/>
                <w:lang w:bidi="ar-SA"/>
              </w:rPr>
              <w:t xml:space="preserve"> арендная плата (амортизационные отчисления в составе арендной платы)</w:t>
            </w:r>
          </w:p>
        </w:tc>
        <w:tc>
          <w:tcPr>
            <w:tcW w:w="228" w:type="pct"/>
            <w:vMerge w:val="restart"/>
            <w:tcBorders>
              <w:top w:val="single" w:sz="4" w:space="0" w:color="auto"/>
              <w:left w:val="nil"/>
              <w:right w:val="single" w:sz="4" w:space="0" w:color="auto"/>
            </w:tcBorders>
            <w:shd w:val="clear" w:color="auto" w:fill="auto"/>
            <w:textDirection w:val="btLr"/>
            <w:vAlign w:val="center"/>
          </w:tcPr>
          <w:p w14:paraId="6EF48A96" w14:textId="6EFAC852"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342 938,35</w:t>
            </w:r>
          </w:p>
        </w:tc>
        <w:tc>
          <w:tcPr>
            <w:tcW w:w="228" w:type="pct"/>
            <w:vMerge w:val="restart"/>
            <w:tcBorders>
              <w:top w:val="single" w:sz="4" w:space="0" w:color="auto"/>
              <w:left w:val="nil"/>
              <w:right w:val="single" w:sz="4" w:space="0" w:color="auto"/>
            </w:tcBorders>
            <w:shd w:val="clear" w:color="auto" w:fill="auto"/>
            <w:textDirection w:val="btLr"/>
            <w:vAlign w:val="center"/>
          </w:tcPr>
          <w:p w14:paraId="367581A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54FB792C"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4E646BD8"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7D8A15A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56DC638" w14:textId="77777777"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69 875,26</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F5A134E" w14:textId="77777777" w:rsidR="00EF237D" w:rsidRDefault="00EF237D" w:rsidP="00EF237D">
            <w:pPr>
              <w:autoSpaceDE/>
              <w:autoSpaceDN/>
              <w:spacing w:line="240" w:lineRule="auto"/>
              <w:ind w:left="113" w:right="113" w:firstLine="0"/>
              <w:jc w:val="center"/>
              <w:rPr>
                <w:sz w:val="16"/>
                <w:szCs w:val="16"/>
                <w:lang w:bidi="ar-SA"/>
              </w:rPr>
            </w:pPr>
            <w:r>
              <w:rPr>
                <w:sz w:val="16"/>
                <w:szCs w:val="16"/>
                <w:lang w:bidi="ar-SA"/>
              </w:rPr>
              <w:t>141 034,20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DA383A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4FF9D1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D39CD33"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D81FB91"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E9C9B9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909558D"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7FC53FBB" w14:textId="77777777" w:rsidTr="00EF237D">
        <w:trPr>
          <w:cantSplit/>
          <w:trHeight w:val="970"/>
        </w:trPr>
        <w:tc>
          <w:tcPr>
            <w:tcW w:w="274" w:type="pct"/>
            <w:vMerge/>
            <w:tcBorders>
              <w:left w:val="single" w:sz="4" w:space="0" w:color="auto"/>
              <w:bottom w:val="single" w:sz="4" w:space="0" w:color="auto"/>
              <w:right w:val="single" w:sz="4" w:space="0" w:color="auto"/>
            </w:tcBorders>
            <w:shd w:val="clear" w:color="auto" w:fill="auto"/>
          </w:tcPr>
          <w:p w14:paraId="5FE5311A" w14:textId="77777777" w:rsidR="00EF237D" w:rsidRDefault="00EF237D" w:rsidP="00EF237D">
            <w:pPr>
              <w:autoSpaceDE/>
              <w:autoSpaceDN/>
              <w:spacing w:after="200" w:line="276" w:lineRule="auto"/>
              <w:ind w:firstLine="0"/>
              <w:jc w:val="left"/>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7699A1DC" w14:textId="77777777" w:rsidR="00EF237D" w:rsidRPr="00D5561D"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7EE378F1" w14:textId="77777777" w:rsidR="00EF237D" w:rsidRDefault="00EF237D" w:rsidP="00EF237D">
            <w:pPr>
              <w:autoSpaceDE/>
              <w:autoSpaceDN/>
              <w:spacing w:line="240" w:lineRule="auto"/>
              <w:ind w:left="-71" w:right="-69" w:firstLine="0"/>
              <w:jc w:val="left"/>
              <w:rPr>
                <w:sz w:val="16"/>
                <w:szCs w:val="16"/>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77A3B7D9" w14:textId="77777777" w:rsidR="00EF237D" w:rsidRPr="0034200B" w:rsidRDefault="00EF237D" w:rsidP="00EF237D">
            <w:pPr>
              <w:autoSpaceDE/>
              <w:autoSpaceDN/>
              <w:spacing w:line="240" w:lineRule="auto"/>
              <w:ind w:firstLine="0"/>
              <w:jc w:val="center"/>
              <w:rPr>
                <w:sz w:val="16"/>
                <w:szCs w:val="16"/>
                <w:lang w:bidi="ar-SA"/>
              </w:rPr>
            </w:pPr>
            <w:r w:rsidRPr="00B749C1">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5ED0FB3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1243334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37139FCF"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06E6A0B1"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58AF6DA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D0DB6B1" w14:textId="77777777"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53 541,02</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2269225" w14:textId="77777777" w:rsidR="00EF237D" w:rsidRDefault="00EF237D" w:rsidP="00EF237D">
            <w:pPr>
              <w:autoSpaceDE/>
              <w:autoSpaceDN/>
              <w:spacing w:line="240" w:lineRule="auto"/>
              <w:ind w:left="113" w:right="113" w:firstLine="0"/>
              <w:jc w:val="center"/>
              <w:rPr>
                <w:sz w:val="16"/>
                <w:szCs w:val="16"/>
                <w:lang w:bidi="ar-SA"/>
              </w:rPr>
            </w:pPr>
            <w:r>
              <w:rPr>
                <w:sz w:val="16"/>
                <w:szCs w:val="16"/>
                <w:lang w:bidi="ar-SA"/>
              </w:rPr>
              <w:t>78 487,87</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CC17A38"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57A9C0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BC0585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D08CF8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60D448E"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60BDA5F"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A46B87" w14:paraId="68643C25" w14:textId="77777777" w:rsidTr="00EF237D">
        <w:trPr>
          <w:cantSplit/>
          <w:trHeight w:val="970"/>
        </w:trPr>
        <w:tc>
          <w:tcPr>
            <w:tcW w:w="274" w:type="pct"/>
            <w:tcBorders>
              <w:top w:val="single" w:sz="4" w:space="0" w:color="auto"/>
              <w:left w:val="single" w:sz="4" w:space="0" w:color="auto"/>
              <w:right w:val="single" w:sz="4" w:space="0" w:color="auto"/>
            </w:tcBorders>
            <w:shd w:val="clear" w:color="auto" w:fill="auto"/>
          </w:tcPr>
          <w:p w14:paraId="4D2AE53D" w14:textId="77777777" w:rsidR="00EF237D" w:rsidRDefault="00EF237D" w:rsidP="00EF237D">
            <w:pPr>
              <w:autoSpaceDE/>
              <w:autoSpaceDN/>
              <w:spacing w:after="200" w:line="276" w:lineRule="auto"/>
              <w:ind w:firstLine="0"/>
              <w:jc w:val="left"/>
              <w:rPr>
                <w:sz w:val="16"/>
                <w:szCs w:val="16"/>
                <w:lang w:bidi="ar-SA"/>
              </w:rPr>
            </w:pPr>
          </w:p>
        </w:tc>
        <w:tc>
          <w:tcPr>
            <w:tcW w:w="407" w:type="pct"/>
            <w:tcBorders>
              <w:top w:val="single" w:sz="4" w:space="0" w:color="auto"/>
              <w:left w:val="nil"/>
              <w:right w:val="single" w:sz="4" w:space="0" w:color="auto"/>
            </w:tcBorders>
            <w:shd w:val="clear" w:color="auto" w:fill="auto"/>
            <w:textDirection w:val="btLr"/>
          </w:tcPr>
          <w:p w14:paraId="01A93C31" w14:textId="77777777" w:rsidR="00EF237D" w:rsidRPr="00D5561D" w:rsidRDefault="00EF237D" w:rsidP="00EF237D">
            <w:pPr>
              <w:autoSpaceDE/>
              <w:autoSpaceDN/>
              <w:spacing w:line="240" w:lineRule="auto"/>
              <w:ind w:left="113" w:right="113" w:firstLine="0"/>
              <w:jc w:val="center"/>
              <w:rPr>
                <w:sz w:val="18"/>
                <w:szCs w:val="18"/>
                <w:lang w:bidi="ar-SA"/>
              </w:rPr>
            </w:pPr>
          </w:p>
        </w:tc>
        <w:tc>
          <w:tcPr>
            <w:tcW w:w="812" w:type="pct"/>
            <w:tcBorders>
              <w:top w:val="single" w:sz="4" w:space="0" w:color="auto"/>
              <w:left w:val="nil"/>
              <w:right w:val="single" w:sz="4" w:space="0" w:color="auto"/>
            </w:tcBorders>
            <w:shd w:val="clear" w:color="auto" w:fill="auto"/>
          </w:tcPr>
          <w:p w14:paraId="5476CDE9" w14:textId="77777777" w:rsidR="00EF237D" w:rsidRPr="00585CA6" w:rsidRDefault="00EF237D" w:rsidP="00EF237D">
            <w:pPr>
              <w:autoSpaceDE/>
              <w:autoSpaceDN/>
              <w:spacing w:line="240" w:lineRule="auto"/>
              <w:ind w:left="-71" w:right="-69" w:firstLine="0"/>
              <w:jc w:val="left"/>
              <w:rPr>
                <w:b/>
                <w:sz w:val="16"/>
                <w:szCs w:val="16"/>
              </w:rPr>
            </w:pPr>
            <w:r w:rsidRPr="00585CA6">
              <w:rPr>
                <w:b/>
                <w:sz w:val="16"/>
                <w:szCs w:val="16"/>
              </w:rPr>
              <w:t>Группа 6. Мероприятия, предусматривающие кап</w:t>
            </w:r>
            <w:proofErr w:type="gramStart"/>
            <w:r>
              <w:rPr>
                <w:b/>
                <w:sz w:val="16"/>
                <w:szCs w:val="16"/>
              </w:rPr>
              <w:t>.</w:t>
            </w:r>
            <w:proofErr w:type="gramEnd"/>
            <w:r w:rsidRPr="00585CA6">
              <w:rPr>
                <w:b/>
                <w:sz w:val="16"/>
                <w:szCs w:val="16"/>
              </w:rPr>
              <w:t xml:space="preserve"> </w:t>
            </w:r>
            <w:proofErr w:type="gramStart"/>
            <w:r w:rsidRPr="00585CA6">
              <w:rPr>
                <w:b/>
                <w:sz w:val="16"/>
                <w:szCs w:val="16"/>
              </w:rPr>
              <w:t>в</w:t>
            </w:r>
            <w:proofErr w:type="gramEnd"/>
            <w:r w:rsidRPr="00585CA6">
              <w:rPr>
                <w:b/>
                <w:sz w:val="16"/>
                <w:szCs w:val="16"/>
              </w:rPr>
              <w:t>ложения в объекты основных средств и нематериальные активы регулируемой организации, обусловленные необходимостью соблюдения регулируемыми организациями обязательных</w:t>
            </w:r>
            <w:r>
              <w:rPr>
                <w:b/>
                <w:sz w:val="16"/>
                <w:szCs w:val="16"/>
              </w:rPr>
              <w:t xml:space="preserve"> </w:t>
            </w:r>
            <w:r w:rsidRPr="00585CA6">
              <w:rPr>
                <w:b/>
                <w:sz w:val="16"/>
                <w:szCs w:val="16"/>
              </w:rPr>
              <w:t>требований, установленных законодательством РФ и связанных с осуществлением деятельности в сфере теплоснабжения, включая мероприятия по обеспечению безопасности и антитеррористической защищенности объектов</w:t>
            </w:r>
            <w:r>
              <w:rPr>
                <w:b/>
                <w:sz w:val="16"/>
                <w:szCs w:val="16"/>
              </w:rPr>
              <w:t xml:space="preserve"> ТЭК</w:t>
            </w:r>
            <w:r w:rsidRPr="00585CA6">
              <w:rPr>
                <w:b/>
                <w:sz w:val="16"/>
                <w:szCs w:val="16"/>
              </w:rPr>
              <w:t>, безопасности критической информационной инфраструктуры</w:t>
            </w:r>
          </w:p>
        </w:tc>
        <w:tc>
          <w:tcPr>
            <w:tcW w:w="543" w:type="pct"/>
            <w:tcBorders>
              <w:top w:val="single" w:sz="4" w:space="0" w:color="auto"/>
              <w:left w:val="nil"/>
              <w:bottom w:val="single" w:sz="4" w:space="0" w:color="auto"/>
              <w:right w:val="single" w:sz="4" w:space="0" w:color="auto"/>
            </w:tcBorders>
            <w:shd w:val="clear" w:color="auto" w:fill="auto"/>
            <w:vAlign w:val="center"/>
          </w:tcPr>
          <w:p w14:paraId="6CC640A1" w14:textId="77777777" w:rsidR="00EF237D" w:rsidRPr="00B749C1" w:rsidRDefault="00EF237D" w:rsidP="00EF237D">
            <w:pPr>
              <w:autoSpaceDE/>
              <w:autoSpaceDN/>
              <w:spacing w:line="240" w:lineRule="auto"/>
              <w:ind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CAA55C1" w14:textId="77777777" w:rsidR="00EF237D" w:rsidRPr="00A46B87" w:rsidRDefault="00EF237D" w:rsidP="00EF237D">
            <w:pPr>
              <w:autoSpaceDE/>
              <w:autoSpaceDN/>
              <w:spacing w:line="240" w:lineRule="auto"/>
              <w:ind w:left="-71" w:right="-69" w:firstLine="0"/>
              <w:jc w:val="center"/>
              <w:rPr>
                <w:b/>
                <w:sz w:val="16"/>
                <w:szCs w:val="16"/>
                <w:lang w:bidi="ar-SA"/>
              </w:rPr>
            </w:pPr>
            <w:r w:rsidRPr="00A46B87">
              <w:rPr>
                <w:b/>
                <w:sz w:val="16"/>
                <w:szCs w:val="16"/>
                <w:lang w:bidi="ar-SA"/>
              </w:rPr>
              <w:t>50 000,00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DA88AED" w14:textId="77777777" w:rsidR="00EF237D" w:rsidRPr="00A46B87"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5E6A0AE" w14:textId="77777777" w:rsidR="00EF237D" w:rsidRPr="00A46B87" w:rsidRDefault="00EF237D" w:rsidP="00EF237D">
            <w:pPr>
              <w:autoSpaceDE/>
              <w:autoSpaceDN/>
              <w:spacing w:line="240" w:lineRule="auto"/>
              <w:ind w:left="-71" w:right="-69"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BAF1358" w14:textId="77777777" w:rsidR="00EF237D" w:rsidRPr="00A46B87" w:rsidRDefault="00EF237D" w:rsidP="00EF237D">
            <w:pPr>
              <w:autoSpaceDE/>
              <w:autoSpaceDN/>
              <w:spacing w:line="240" w:lineRule="auto"/>
              <w:ind w:left="-71" w:right="-69"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685F288" w14:textId="77777777" w:rsidR="00EF237D" w:rsidRPr="00A46B87" w:rsidRDefault="00EF237D" w:rsidP="00EF237D">
            <w:pPr>
              <w:autoSpaceDE/>
              <w:autoSpaceDN/>
              <w:spacing w:line="240" w:lineRule="auto"/>
              <w:ind w:left="113" w:right="113" w:firstLine="0"/>
              <w:jc w:val="center"/>
              <w:rPr>
                <w:b/>
                <w:sz w:val="16"/>
                <w:szCs w:val="16"/>
                <w:lang w:bidi="ar-SA"/>
              </w:rPr>
            </w:pPr>
            <w:r>
              <w:rPr>
                <w:b/>
                <w:sz w:val="16"/>
                <w:szCs w:val="16"/>
                <w:lang w:bidi="ar-SA"/>
              </w:rPr>
              <w:t>15 000,00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BB623E6" w14:textId="77777777" w:rsidR="00EF237D" w:rsidRPr="00A46B87" w:rsidRDefault="00EF237D" w:rsidP="00EF237D">
            <w:pPr>
              <w:autoSpaceDE/>
              <w:autoSpaceDN/>
              <w:spacing w:line="240" w:lineRule="auto"/>
              <w:ind w:left="113" w:right="113" w:firstLine="0"/>
              <w:jc w:val="center"/>
              <w:rPr>
                <w:b/>
                <w:sz w:val="16"/>
                <w:szCs w:val="16"/>
                <w:lang w:bidi="ar-SA"/>
              </w:rPr>
            </w:pPr>
            <w:r>
              <w:rPr>
                <w:b/>
                <w:sz w:val="16"/>
                <w:szCs w:val="16"/>
                <w:lang w:bidi="ar-SA"/>
              </w:rPr>
              <w:t>12 812,96</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58BF5E3" w14:textId="77777777" w:rsidR="00EF237D" w:rsidRPr="00A46B87" w:rsidRDefault="00EF237D" w:rsidP="00EF237D">
            <w:pPr>
              <w:autoSpaceDE/>
              <w:autoSpaceDN/>
              <w:spacing w:line="240" w:lineRule="auto"/>
              <w:ind w:left="113" w:right="113" w:firstLine="0"/>
              <w:jc w:val="center"/>
              <w:rPr>
                <w:b/>
                <w:sz w:val="16"/>
                <w:szCs w:val="16"/>
                <w:lang w:bidi="ar-SA"/>
              </w:rPr>
            </w:pPr>
            <w:r>
              <w:rPr>
                <w:b/>
                <w:sz w:val="16"/>
                <w:szCs w:val="16"/>
                <w:lang w:bidi="ar-SA"/>
              </w:rPr>
              <w:t>22 187,04</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564DC4E" w14:textId="77777777" w:rsidR="00EF237D" w:rsidRPr="00A46B87"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19648A2F" w14:textId="77777777" w:rsidR="00EF237D" w:rsidRPr="00A46B87"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115EB7D" w14:textId="77777777" w:rsidR="00EF237D" w:rsidRPr="00A46B87"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0F80004" w14:textId="77777777" w:rsidR="00EF237D" w:rsidRPr="00A46B87"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525589E" w14:textId="77777777" w:rsidR="00EF237D" w:rsidRPr="00A46B87" w:rsidRDefault="00EF237D" w:rsidP="00EF237D">
            <w:pPr>
              <w:autoSpaceDE/>
              <w:autoSpaceDN/>
              <w:spacing w:line="240" w:lineRule="auto"/>
              <w:ind w:left="113" w:right="113" w:firstLine="0"/>
              <w:jc w:val="center"/>
              <w:rPr>
                <w:b/>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4C583F6" w14:textId="77777777" w:rsidR="00EF237D" w:rsidRPr="00A46B87" w:rsidRDefault="00EF237D" w:rsidP="00EF237D">
            <w:pPr>
              <w:autoSpaceDE/>
              <w:autoSpaceDN/>
              <w:spacing w:line="240" w:lineRule="auto"/>
              <w:ind w:left="113" w:right="113" w:firstLine="0"/>
              <w:jc w:val="center"/>
              <w:rPr>
                <w:b/>
                <w:sz w:val="16"/>
                <w:szCs w:val="16"/>
                <w:lang w:bidi="ar-SA"/>
              </w:rPr>
            </w:pPr>
          </w:p>
        </w:tc>
      </w:tr>
      <w:tr w:rsidR="00EF237D" w:rsidRPr="00202C19" w14:paraId="7CED4201" w14:textId="77777777" w:rsidTr="00EF237D">
        <w:trPr>
          <w:cantSplit/>
          <w:trHeight w:val="970"/>
        </w:trPr>
        <w:tc>
          <w:tcPr>
            <w:tcW w:w="274" w:type="pct"/>
            <w:vMerge w:val="restart"/>
            <w:tcBorders>
              <w:top w:val="single" w:sz="4" w:space="0" w:color="auto"/>
              <w:left w:val="single" w:sz="4" w:space="0" w:color="auto"/>
              <w:right w:val="single" w:sz="4" w:space="0" w:color="auto"/>
            </w:tcBorders>
            <w:shd w:val="clear" w:color="auto" w:fill="auto"/>
          </w:tcPr>
          <w:p w14:paraId="68645817" w14:textId="77777777" w:rsidR="00EF237D" w:rsidRDefault="00EF237D" w:rsidP="00EF237D">
            <w:pPr>
              <w:autoSpaceDE/>
              <w:autoSpaceDN/>
              <w:spacing w:after="200" w:line="276" w:lineRule="auto"/>
              <w:ind w:firstLine="0"/>
              <w:jc w:val="left"/>
              <w:rPr>
                <w:sz w:val="16"/>
                <w:szCs w:val="16"/>
                <w:lang w:bidi="ar-SA"/>
              </w:rPr>
            </w:pPr>
          </w:p>
        </w:tc>
        <w:tc>
          <w:tcPr>
            <w:tcW w:w="407" w:type="pct"/>
            <w:vMerge w:val="restart"/>
            <w:tcBorders>
              <w:top w:val="single" w:sz="4" w:space="0" w:color="auto"/>
              <w:left w:val="nil"/>
              <w:right w:val="single" w:sz="4" w:space="0" w:color="auto"/>
            </w:tcBorders>
            <w:shd w:val="clear" w:color="auto" w:fill="auto"/>
            <w:textDirection w:val="btLr"/>
          </w:tcPr>
          <w:p w14:paraId="6C9465D6" w14:textId="77777777" w:rsidR="00EF237D" w:rsidRPr="00D5561D" w:rsidRDefault="00EF237D" w:rsidP="00EF237D">
            <w:pPr>
              <w:autoSpaceDE/>
              <w:autoSpaceDN/>
              <w:spacing w:line="240" w:lineRule="auto"/>
              <w:ind w:left="113" w:right="113" w:firstLine="0"/>
              <w:jc w:val="center"/>
              <w:rPr>
                <w:sz w:val="18"/>
                <w:szCs w:val="18"/>
                <w:lang w:bidi="ar-SA"/>
              </w:rPr>
            </w:pPr>
            <w:proofErr w:type="spellStart"/>
            <w:r w:rsidRPr="00585CA6">
              <w:rPr>
                <w:sz w:val="18"/>
                <w:szCs w:val="18"/>
                <w:lang w:bidi="ar-SA"/>
              </w:rPr>
              <w:t>Глазовская</w:t>
            </w:r>
            <w:proofErr w:type="spellEnd"/>
            <w:r w:rsidRPr="00585CA6">
              <w:rPr>
                <w:sz w:val="18"/>
                <w:szCs w:val="18"/>
                <w:lang w:bidi="ar-SA"/>
              </w:rPr>
              <w:t xml:space="preserve"> ТЭЦ</w:t>
            </w:r>
          </w:p>
        </w:tc>
        <w:tc>
          <w:tcPr>
            <w:tcW w:w="812" w:type="pct"/>
            <w:vMerge w:val="restart"/>
            <w:tcBorders>
              <w:top w:val="single" w:sz="4" w:space="0" w:color="auto"/>
              <w:left w:val="nil"/>
              <w:right w:val="single" w:sz="4" w:space="0" w:color="auto"/>
            </w:tcBorders>
            <w:shd w:val="clear" w:color="auto" w:fill="auto"/>
          </w:tcPr>
          <w:p w14:paraId="1413A9C6" w14:textId="77777777" w:rsidR="00EF237D" w:rsidRDefault="00EF237D" w:rsidP="00EF237D">
            <w:pPr>
              <w:autoSpaceDE/>
              <w:autoSpaceDN/>
              <w:spacing w:line="240" w:lineRule="auto"/>
              <w:ind w:left="-71" w:right="-69" w:firstLine="0"/>
              <w:jc w:val="left"/>
              <w:rPr>
                <w:sz w:val="16"/>
                <w:szCs w:val="16"/>
              </w:rPr>
            </w:pPr>
            <w:r w:rsidRPr="00585CA6">
              <w:rPr>
                <w:sz w:val="16"/>
                <w:szCs w:val="16"/>
              </w:rPr>
              <w:t xml:space="preserve">Модернизация средств  и оборудования АСУТП </w:t>
            </w:r>
            <w:proofErr w:type="spellStart"/>
            <w:r w:rsidRPr="00585CA6">
              <w:rPr>
                <w:sz w:val="16"/>
                <w:szCs w:val="16"/>
              </w:rPr>
              <w:t>котлоагрегатов</w:t>
            </w:r>
            <w:proofErr w:type="spellEnd"/>
            <w:r w:rsidRPr="00585CA6">
              <w:rPr>
                <w:sz w:val="16"/>
                <w:szCs w:val="16"/>
              </w:rPr>
              <w:t xml:space="preserve"> ЦКТИ-75 и котла-утилизатора</w:t>
            </w:r>
          </w:p>
        </w:tc>
        <w:tc>
          <w:tcPr>
            <w:tcW w:w="543" w:type="pct"/>
            <w:tcBorders>
              <w:top w:val="single" w:sz="4" w:space="0" w:color="auto"/>
              <w:left w:val="nil"/>
              <w:bottom w:val="single" w:sz="4" w:space="0" w:color="auto"/>
              <w:right w:val="single" w:sz="4" w:space="0" w:color="auto"/>
            </w:tcBorders>
            <w:shd w:val="clear" w:color="auto" w:fill="auto"/>
            <w:vAlign w:val="center"/>
          </w:tcPr>
          <w:p w14:paraId="5164BB1D" w14:textId="77777777" w:rsidR="00EF237D" w:rsidRPr="00B749C1" w:rsidRDefault="00EF237D" w:rsidP="00EF237D">
            <w:pPr>
              <w:autoSpaceDE/>
              <w:autoSpaceDN/>
              <w:spacing w:line="240" w:lineRule="auto"/>
              <w:ind w:firstLine="0"/>
              <w:jc w:val="center"/>
              <w:rPr>
                <w:sz w:val="16"/>
                <w:szCs w:val="16"/>
                <w:lang w:bidi="ar-SA"/>
              </w:rPr>
            </w:pPr>
            <w:r w:rsidRPr="00585CA6">
              <w:rPr>
                <w:sz w:val="16"/>
                <w:szCs w:val="16"/>
                <w:lang w:bidi="ar-SA"/>
              </w:rPr>
              <w:t>Собственные средства предприятия - арендная плата (амортизационные отчисления в составе арендной платы)</w:t>
            </w:r>
          </w:p>
        </w:tc>
        <w:tc>
          <w:tcPr>
            <w:tcW w:w="228" w:type="pct"/>
            <w:vMerge w:val="restart"/>
            <w:tcBorders>
              <w:top w:val="single" w:sz="4" w:space="0" w:color="auto"/>
              <w:left w:val="nil"/>
              <w:right w:val="single" w:sz="4" w:space="0" w:color="auto"/>
            </w:tcBorders>
            <w:shd w:val="clear" w:color="auto" w:fill="auto"/>
            <w:textDirection w:val="btLr"/>
            <w:vAlign w:val="center"/>
          </w:tcPr>
          <w:p w14:paraId="206B2B7E" w14:textId="77777777" w:rsidR="00EF237D" w:rsidRPr="00202C19" w:rsidRDefault="00EF237D" w:rsidP="00EF237D">
            <w:pPr>
              <w:autoSpaceDE/>
              <w:autoSpaceDN/>
              <w:spacing w:line="240" w:lineRule="auto"/>
              <w:ind w:left="-71" w:right="-69" w:firstLine="0"/>
              <w:jc w:val="center"/>
              <w:rPr>
                <w:sz w:val="16"/>
                <w:szCs w:val="16"/>
                <w:lang w:bidi="ar-SA"/>
              </w:rPr>
            </w:pPr>
            <w:r>
              <w:rPr>
                <w:sz w:val="16"/>
                <w:szCs w:val="16"/>
                <w:lang w:bidi="ar-SA"/>
              </w:rPr>
              <w:t>50 000,00</w:t>
            </w:r>
          </w:p>
        </w:tc>
        <w:tc>
          <w:tcPr>
            <w:tcW w:w="228" w:type="pct"/>
            <w:vMerge w:val="restart"/>
            <w:tcBorders>
              <w:top w:val="single" w:sz="4" w:space="0" w:color="auto"/>
              <w:left w:val="nil"/>
              <w:right w:val="single" w:sz="4" w:space="0" w:color="auto"/>
            </w:tcBorders>
            <w:shd w:val="clear" w:color="auto" w:fill="auto"/>
            <w:textDirection w:val="btLr"/>
            <w:vAlign w:val="center"/>
          </w:tcPr>
          <w:p w14:paraId="4A704016"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4F57787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val="restart"/>
            <w:tcBorders>
              <w:top w:val="single" w:sz="4" w:space="0" w:color="auto"/>
              <w:left w:val="nil"/>
              <w:right w:val="single" w:sz="4" w:space="0" w:color="auto"/>
            </w:tcBorders>
            <w:shd w:val="clear" w:color="auto" w:fill="auto"/>
            <w:textDirection w:val="btLr"/>
            <w:vAlign w:val="center"/>
          </w:tcPr>
          <w:p w14:paraId="69B62DD9"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D09C0E4" w14:textId="77777777"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11 284,52</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A39A340" w14:textId="77777777" w:rsidR="00EF237D" w:rsidRDefault="00EF237D" w:rsidP="00EF237D">
            <w:pPr>
              <w:autoSpaceDE/>
              <w:autoSpaceDN/>
              <w:spacing w:line="240" w:lineRule="auto"/>
              <w:ind w:left="113" w:right="113" w:firstLine="0"/>
              <w:jc w:val="center"/>
              <w:rPr>
                <w:sz w:val="16"/>
                <w:szCs w:val="16"/>
                <w:lang w:bidi="ar-SA"/>
              </w:rPr>
            </w:pPr>
            <w:r>
              <w:rPr>
                <w:sz w:val="16"/>
                <w:szCs w:val="16"/>
                <w:lang w:bidi="ar-SA"/>
              </w:rPr>
              <w:t>8 414,76</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0389F79" w14:textId="77777777" w:rsidR="00EF237D" w:rsidRDefault="00EF237D" w:rsidP="00EF237D">
            <w:pPr>
              <w:autoSpaceDE/>
              <w:autoSpaceDN/>
              <w:spacing w:line="240" w:lineRule="auto"/>
              <w:ind w:left="113" w:right="113" w:firstLine="0"/>
              <w:jc w:val="center"/>
              <w:rPr>
                <w:sz w:val="16"/>
                <w:szCs w:val="16"/>
                <w:lang w:bidi="ar-SA"/>
              </w:rPr>
            </w:pPr>
            <w:r>
              <w:rPr>
                <w:sz w:val="16"/>
                <w:szCs w:val="16"/>
                <w:lang w:bidi="ar-SA"/>
              </w:rPr>
              <w:t>12 966,54</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74ABAE7"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8F0F082"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E4774BB"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6560B0A"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5DF2680E"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78ED0CE" w14:textId="77777777" w:rsidR="00EF237D" w:rsidRPr="00202C19" w:rsidRDefault="00EF237D" w:rsidP="00EF237D">
            <w:pPr>
              <w:autoSpaceDE/>
              <w:autoSpaceDN/>
              <w:spacing w:line="240" w:lineRule="auto"/>
              <w:ind w:left="113" w:right="113" w:firstLine="0"/>
              <w:jc w:val="center"/>
              <w:rPr>
                <w:sz w:val="16"/>
                <w:szCs w:val="16"/>
                <w:lang w:bidi="ar-SA"/>
              </w:rPr>
            </w:pPr>
          </w:p>
        </w:tc>
      </w:tr>
      <w:tr w:rsidR="00EF237D" w:rsidRPr="00202C19" w14:paraId="451153C6" w14:textId="77777777" w:rsidTr="00EF237D">
        <w:trPr>
          <w:cantSplit/>
          <w:trHeight w:val="970"/>
        </w:trPr>
        <w:tc>
          <w:tcPr>
            <w:tcW w:w="274" w:type="pct"/>
            <w:vMerge/>
            <w:tcBorders>
              <w:left w:val="single" w:sz="4" w:space="0" w:color="auto"/>
              <w:bottom w:val="single" w:sz="4" w:space="0" w:color="auto"/>
              <w:right w:val="single" w:sz="4" w:space="0" w:color="auto"/>
            </w:tcBorders>
            <w:shd w:val="clear" w:color="auto" w:fill="auto"/>
          </w:tcPr>
          <w:p w14:paraId="350A1208" w14:textId="77777777" w:rsidR="00EF237D" w:rsidRDefault="00EF237D" w:rsidP="00EF237D">
            <w:pPr>
              <w:autoSpaceDE/>
              <w:autoSpaceDN/>
              <w:spacing w:after="200" w:line="276" w:lineRule="auto"/>
              <w:ind w:firstLine="0"/>
              <w:jc w:val="left"/>
              <w:rPr>
                <w:sz w:val="16"/>
                <w:szCs w:val="16"/>
                <w:lang w:bidi="ar-SA"/>
              </w:rPr>
            </w:pPr>
          </w:p>
        </w:tc>
        <w:tc>
          <w:tcPr>
            <w:tcW w:w="407" w:type="pct"/>
            <w:vMerge/>
            <w:tcBorders>
              <w:left w:val="nil"/>
              <w:bottom w:val="single" w:sz="4" w:space="0" w:color="auto"/>
              <w:right w:val="single" w:sz="4" w:space="0" w:color="auto"/>
            </w:tcBorders>
            <w:shd w:val="clear" w:color="auto" w:fill="auto"/>
            <w:textDirection w:val="btLr"/>
          </w:tcPr>
          <w:p w14:paraId="5E628583" w14:textId="77777777" w:rsidR="00EF237D" w:rsidRPr="00D5561D" w:rsidRDefault="00EF237D" w:rsidP="00EF237D">
            <w:pPr>
              <w:autoSpaceDE/>
              <w:autoSpaceDN/>
              <w:spacing w:line="240" w:lineRule="auto"/>
              <w:ind w:left="113" w:right="113" w:firstLine="0"/>
              <w:jc w:val="center"/>
              <w:rPr>
                <w:sz w:val="18"/>
                <w:szCs w:val="18"/>
                <w:lang w:bidi="ar-SA"/>
              </w:rPr>
            </w:pPr>
          </w:p>
        </w:tc>
        <w:tc>
          <w:tcPr>
            <w:tcW w:w="812" w:type="pct"/>
            <w:vMerge/>
            <w:tcBorders>
              <w:left w:val="nil"/>
              <w:bottom w:val="single" w:sz="4" w:space="0" w:color="auto"/>
              <w:right w:val="single" w:sz="4" w:space="0" w:color="auto"/>
            </w:tcBorders>
            <w:shd w:val="clear" w:color="auto" w:fill="auto"/>
          </w:tcPr>
          <w:p w14:paraId="04A8CCCF" w14:textId="77777777" w:rsidR="00EF237D" w:rsidRDefault="00EF237D" w:rsidP="00EF237D">
            <w:pPr>
              <w:autoSpaceDE/>
              <w:autoSpaceDN/>
              <w:spacing w:line="240" w:lineRule="auto"/>
              <w:ind w:left="-71" w:right="-69" w:firstLine="0"/>
              <w:jc w:val="left"/>
              <w:rPr>
                <w:sz w:val="16"/>
                <w:szCs w:val="16"/>
              </w:rPr>
            </w:pPr>
          </w:p>
        </w:tc>
        <w:tc>
          <w:tcPr>
            <w:tcW w:w="543" w:type="pct"/>
            <w:tcBorders>
              <w:top w:val="single" w:sz="4" w:space="0" w:color="auto"/>
              <w:left w:val="nil"/>
              <w:bottom w:val="single" w:sz="4" w:space="0" w:color="auto"/>
              <w:right w:val="single" w:sz="4" w:space="0" w:color="auto"/>
            </w:tcBorders>
            <w:shd w:val="clear" w:color="auto" w:fill="auto"/>
            <w:vAlign w:val="center"/>
          </w:tcPr>
          <w:p w14:paraId="5AC5C8FC" w14:textId="77777777" w:rsidR="00EF237D" w:rsidRPr="00B749C1" w:rsidRDefault="00EF237D" w:rsidP="00EF237D">
            <w:pPr>
              <w:autoSpaceDE/>
              <w:autoSpaceDN/>
              <w:spacing w:line="240" w:lineRule="auto"/>
              <w:ind w:firstLine="0"/>
              <w:jc w:val="center"/>
              <w:rPr>
                <w:sz w:val="16"/>
                <w:szCs w:val="16"/>
                <w:lang w:bidi="ar-SA"/>
              </w:rPr>
            </w:pPr>
            <w:r w:rsidRPr="00585CA6">
              <w:rPr>
                <w:sz w:val="16"/>
                <w:szCs w:val="16"/>
                <w:lang w:bidi="ar-SA"/>
              </w:rPr>
              <w:t>прибыль, направленная на инвестиции</w:t>
            </w:r>
          </w:p>
        </w:tc>
        <w:tc>
          <w:tcPr>
            <w:tcW w:w="228" w:type="pct"/>
            <w:vMerge/>
            <w:tcBorders>
              <w:left w:val="nil"/>
              <w:bottom w:val="single" w:sz="4" w:space="0" w:color="auto"/>
              <w:right w:val="single" w:sz="4" w:space="0" w:color="auto"/>
            </w:tcBorders>
            <w:shd w:val="clear" w:color="auto" w:fill="auto"/>
            <w:textDirection w:val="btLr"/>
            <w:vAlign w:val="center"/>
          </w:tcPr>
          <w:p w14:paraId="70BC56B1"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0456BAC4"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0E47AB6D"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vMerge/>
            <w:tcBorders>
              <w:left w:val="nil"/>
              <w:bottom w:val="single" w:sz="4" w:space="0" w:color="auto"/>
              <w:right w:val="single" w:sz="4" w:space="0" w:color="auto"/>
            </w:tcBorders>
            <w:shd w:val="clear" w:color="auto" w:fill="auto"/>
            <w:textDirection w:val="btLr"/>
            <w:vAlign w:val="center"/>
          </w:tcPr>
          <w:p w14:paraId="6E882D3E" w14:textId="77777777" w:rsidR="00EF237D" w:rsidRPr="00202C19" w:rsidRDefault="00EF237D" w:rsidP="00EF237D">
            <w:pPr>
              <w:autoSpaceDE/>
              <w:autoSpaceDN/>
              <w:spacing w:line="240" w:lineRule="auto"/>
              <w:ind w:left="-71" w:right="-69"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93C89A6" w14:textId="77777777" w:rsidR="00EF237D" w:rsidRPr="00202C19" w:rsidRDefault="00EF237D" w:rsidP="00EF237D">
            <w:pPr>
              <w:autoSpaceDE/>
              <w:autoSpaceDN/>
              <w:spacing w:line="240" w:lineRule="auto"/>
              <w:ind w:left="113" w:right="113" w:firstLine="0"/>
              <w:jc w:val="center"/>
              <w:rPr>
                <w:sz w:val="16"/>
                <w:szCs w:val="16"/>
                <w:lang w:bidi="ar-SA"/>
              </w:rPr>
            </w:pPr>
            <w:r>
              <w:rPr>
                <w:sz w:val="16"/>
                <w:szCs w:val="16"/>
                <w:lang w:bidi="ar-SA"/>
              </w:rPr>
              <w:t>3 715,48</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2799553" w14:textId="77777777" w:rsidR="00EF237D" w:rsidRDefault="00EF237D" w:rsidP="00EF237D">
            <w:pPr>
              <w:autoSpaceDE/>
              <w:autoSpaceDN/>
              <w:spacing w:line="240" w:lineRule="auto"/>
              <w:ind w:left="113" w:right="113" w:firstLine="0"/>
              <w:jc w:val="center"/>
              <w:rPr>
                <w:sz w:val="16"/>
                <w:szCs w:val="16"/>
                <w:lang w:bidi="ar-SA"/>
              </w:rPr>
            </w:pPr>
            <w:r>
              <w:rPr>
                <w:sz w:val="16"/>
                <w:szCs w:val="16"/>
                <w:lang w:bidi="ar-SA"/>
              </w:rPr>
              <w:t>4 398,20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2D6259E9" w14:textId="77777777" w:rsidR="00EF237D" w:rsidRDefault="00EF237D" w:rsidP="00EF237D">
            <w:pPr>
              <w:autoSpaceDE/>
              <w:autoSpaceDN/>
              <w:spacing w:line="240" w:lineRule="auto"/>
              <w:ind w:left="113" w:right="113" w:firstLine="0"/>
              <w:jc w:val="center"/>
              <w:rPr>
                <w:sz w:val="16"/>
                <w:szCs w:val="16"/>
                <w:lang w:bidi="ar-SA"/>
              </w:rPr>
            </w:pPr>
            <w:r>
              <w:rPr>
                <w:sz w:val="16"/>
                <w:szCs w:val="16"/>
                <w:lang w:bidi="ar-SA"/>
              </w:rPr>
              <w:t>9 220,50</w:t>
            </w: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120016F"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33E3C53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44125455"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0E3A09F0"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639BF37C" w14:textId="77777777" w:rsidR="00EF237D" w:rsidRPr="00202C19" w:rsidRDefault="00EF237D" w:rsidP="00EF237D">
            <w:pPr>
              <w:autoSpaceDE/>
              <w:autoSpaceDN/>
              <w:spacing w:line="240" w:lineRule="auto"/>
              <w:ind w:left="113" w:right="113" w:firstLine="0"/>
              <w:jc w:val="center"/>
              <w:rPr>
                <w:sz w:val="16"/>
                <w:szCs w:val="16"/>
                <w:lang w:bidi="ar-SA"/>
              </w:rPr>
            </w:pPr>
          </w:p>
        </w:tc>
        <w:tc>
          <w:tcPr>
            <w:tcW w:w="228" w:type="pct"/>
            <w:tcBorders>
              <w:top w:val="single" w:sz="4" w:space="0" w:color="auto"/>
              <w:left w:val="nil"/>
              <w:bottom w:val="single" w:sz="4" w:space="0" w:color="auto"/>
              <w:right w:val="single" w:sz="4" w:space="0" w:color="auto"/>
            </w:tcBorders>
            <w:shd w:val="clear" w:color="auto" w:fill="auto"/>
            <w:textDirection w:val="btLr"/>
            <w:vAlign w:val="center"/>
          </w:tcPr>
          <w:p w14:paraId="70D8B7D5" w14:textId="77777777" w:rsidR="00EF237D" w:rsidRPr="00202C19" w:rsidRDefault="00EF237D" w:rsidP="00EF237D">
            <w:pPr>
              <w:autoSpaceDE/>
              <w:autoSpaceDN/>
              <w:spacing w:line="240" w:lineRule="auto"/>
              <w:ind w:left="113" w:right="113" w:firstLine="0"/>
              <w:jc w:val="center"/>
              <w:rPr>
                <w:sz w:val="16"/>
                <w:szCs w:val="16"/>
                <w:lang w:bidi="ar-SA"/>
              </w:rPr>
            </w:pPr>
          </w:p>
        </w:tc>
      </w:tr>
    </w:tbl>
    <w:p w14:paraId="44C7B443" w14:textId="77777777" w:rsidR="00F10ECF" w:rsidRPr="00D53BCD" w:rsidRDefault="00F10ECF" w:rsidP="0096060D">
      <w:pPr>
        <w:rPr>
          <w:highlight w:val="yellow"/>
          <w:lang w:eastAsia="en-US" w:bidi="ar-SA"/>
        </w:rPr>
        <w:sectPr w:rsidR="00F10ECF" w:rsidRPr="00D53BCD" w:rsidSect="004F2F80">
          <w:pgSz w:w="16840" w:h="11907" w:orient="landscape" w:code="9"/>
          <w:pgMar w:top="1701" w:right="567" w:bottom="567" w:left="567" w:header="0" w:footer="590" w:gutter="0"/>
          <w:cols w:space="720"/>
          <w:docGrid w:linePitch="354"/>
        </w:sectPr>
      </w:pPr>
    </w:p>
    <w:p w14:paraId="3C5B464E" w14:textId="77777777" w:rsidR="007A39B7" w:rsidRPr="00D53BCD" w:rsidRDefault="0010421E" w:rsidP="0010421E">
      <w:pPr>
        <w:pStyle w:val="11"/>
      </w:pPr>
      <w:bookmarkStart w:id="14" w:name="_Toc57365383"/>
      <w:r w:rsidRPr="00D53BCD">
        <w:lastRenderedPageBreak/>
        <w:t>Перечень мероприятий по строительству, реконструкции, техническому перевооружению и (или) модернизации тепловых сетей и сооружений на них</w:t>
      </w:r>
      <w:bookmarkEnd w:id="14"/>
    </w:p>
    <w:p w14:paraId="14A5019E" w14:textId="77777777" w:rsidR="0011334F" w:rsidRDefault="00DD797B" w:rsidP="003A5AD7">
      <w:pPr>
        <w:rPr>
          <w:lang w:eastAsia="en-US" w:bidi="ar-SA"/>
        </w:rPr>
      </w:pPr>
      <w:r w:rsidRPr="00D53BCD">
        <w:rPr>
          <w:lang w:eastAsia="en-US" w:bidi="ar-SA"/>
        </w:rPr>
        <w:t>Перечень мероприятий по строительству, реконструкции, техническому перевооружению и (или) модернизации тепловых сетей и сооружений на них</w:t>
      </w:r>
      <w:r w:rsidR="003A5AD7" w:rsidRPr="00D53BCD">
        <w:rPr>
          <w:lang w:eastAsia="en-US" w:bidi="ar-SA"/>
        </w:rPr>
        <w:t>, в ценах соответствующих лет</w:t>
      </w:r>
      <w:r w:rsidRPr="00D53BCD">
        <w:rPr>
          <w:lang w:eastAsia="en-US" w:bidi="ar-SA"/>
        </w:rPr>
        <w:t>, представлен в таблице ниже.</w:t>
      </w:r>
    </w:p>
    <w:p w14:paraId="193BD7BA" w14:textId="41A5E984" w:rsidR="0011334F" w:rsidRPr="00FF056B" w:rsidRDefault="0011334F" w:rsidP="0011334F">
      <w:pPr>
        <w:rPr>
          <w:lang w:eastAsia="en-US" w:bidi="ar-SA"/>
        </w:rPr>
      </w:pPr>
      <w:r w:rsidRPr="008E0969">
        <w:rPr>
          <w:lang w:eastAsia="en-US" w:bidi="ar-SA"/>
        </w:rPr>
        <w:t>Общая потребность в финансировании проектов по строительству, реконструкции, техническому перевооружению и (или) модернизации тепловых сетей и сооружений на них составляет</w:t>
      </w:r>
      <w:r>
        <w:rPr>
          <w:lang w:eastAsia="en-US" w:bidi="ar-SA"/>
        </w:rPr>
        <w:t xml:space="preserve">, </w:t>
      </w:r>
      <w:r>
        <w:t xml:space="preserve">в прогнозных ценах — </w:t>
      </w:r>
      <w:r w:rsidR="004D63D7" w:rsidRPr="001E5C55">
        <w:t>7,</w:t>
      </w:r>
      <w:r w:rsidR="003A640B" w:rsidRPr="001E5C55">
        <w:t>3</w:t>
      </w:r>
      <w:r w:rsidR="00E03503" w:rsidRPr="001E5C55">
        <w:t>51</w:t>
      </w:r>
      <w:r w:rsidRPr="001E5C55">
        <w:t> </w:t>
      </w:r>
      <w:r>
        <w:t>млрд</w:t>
      </w:r>
      <w:r w:rsidRPr="008E0969">
        <w:t>. руб</w:t>
      </w:r>
      <w:r w:rsidR="004E45AE">
        <w:t>.</w:t>
      </w:r>
      <w:r w:rsidRPr="008E0969">
        <w:t xml:space="preserve"> (с НДС)</w:t>
      </w:r>
      <w:r>
        <w:t>.</w:t>
      </w:r>
    </w:p>
    <w:p w14:paraId="27CFBF6E" w14:textId="77777777" w:rsidR="00DD797B" w:rsidRPr="00D53BCD" w:rsidRDefault="00DD797B" w:rsidP="003A5AD7">
      <w:pPr>
        <w:rPr>
          <w:lang w:eastAsia="en-US" w:bidi="ar-SA"/>
        </w:rPr>
      </w:pPr>
    </w:p>
    <w:p w14:paraId="67EFB607" w14:textId="77777777" w:rsidR="00DD5AE2" w:rsidRPr="00D53BCD" w:rsidRDefault="00DD5AE2" w:rsidP="0096060D">
      <w:pPr>
        <w:rPr>
          <w:highlight w:val="yellow"/>
          <w:lang w:eastAsia="en-US" w:bidi="ar-SA"/>
        </w:rPr>
        <w:sectPr w:rsidR="00DD5AE2" w:rsidRPr="00D53BCD" w:rsidSect="004F2F80">
          <w:pgSz w:w="11907" w:h="16840" w:code="9"/>
          <w:pgMar w:top="1134" w:right="567" w:bottom="1134" w:left="1701" w:header="0" w:footer="590" w:gutter="0"/>
          <w:cols w:space="720"/>
          <w:docGrid w:linePitch="299"/>
        </w:sectPr>
      </w:pPr>
    </w:p>
    <w:p w14:paraId="722706ED" w14:textId="77777777" w:rsidR="00DD5AE2" w:rsidRPr="009B7375" w:rsidRDefault="00DD5AE2" w:rsidP="00DD5AE2">
      <w:pPr>
        <w:pStyle w:val="af4"/>
      </w:pPr>
      <w:r w:rsidRPr="003E590B">
        <w:lastRenderedPageBreak/>
        <w:t xml:space="preserve">Таблица </w:t>
      </w:r>
      <w:r w:rsidRPr="003E590B">
        <w:fldChar w:fldCharType="begin"/>
      </w:r>
      <w:r w:rsidRPr="003E590B">
        <w:instrText xml:space="preserve"> SEQ Таблица \* ARABIC </w:instrText>
      </w:r>
      <w:r w:rsidRPr="003E590B">
        <w:fldChar w:fldCharType="separate"/>
      </w:r>
      <w:r w:rsidR="00DD4C83">
        <w:rPr>
          <w:noProof/>
        </w:rPr>
        <w:t>4</w:t>
      </w:r>
      <w:r w:rsidRPr="003E590B">
        <w:fldChar w:fldCharType="end"/>
      </w:r>
      <w:r w:rsidRPr="003E590B">
        <w:t>. Перечень мероприятий по строительству, реконструкции, техническому перевооружению и (или) модернизации тепловых сетей и сооружений на них</w:t>
      </w:r>
    </w:p>
    <w:tbl>
      <w:tblPr>
        <w:tblW w:w="5000" w:type="pct"/>
        <w:tblLayout w:type="fixed"/>
        <w:tblLook w:val="04A0" w:firstRow="1" w:lastRow="0" w:firstColumn="1" w:lastColumn="0" w:noHBand="0" w:noVBand="1"/>
      </w:tblPr>
      <w:tblGrid>
        <w:gridCol w:w="1002"/>
        <w:gridCol w:w="862"/>
        <w:gridCol w:w="3872"/>
        <w:gridCol w:w="1516"/>
        <w:gridCol w:w="927"/>
        <w:gridCol w:w="675"/>
        <w:gridCol w:w="675"/>
        <w:gridCol w:w="675"/>
        <w:gridCol w:w="675"/>
        <w:gridCol w:w="675"/>
        <w:gridCol w:w="675"/>
        <w:gridCol w:w="752"/>
        <w:gridCol w:w="752"/>
        <w:gridCol w:w="752"/>
        <w:gridCol w:w="752"/>
        <w:gridCol w:w="685"/>
      </w:tblGrid>
      <w:tr w:rsidR="009B7375" w:rsidRPr="002514AC" w14:paraId="3CDD9B11" w14:textId="77777777" w:rsidTr="000A56FD">
        <w:trPr>
          <w:trHeight w:val="20"/>
          <w:tblHeader/>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41B0E0" w14:textId="77777777" w:rsidR="009B7375" w:rsidRPr="0074291C" w:rsidRDefault="009B7375" w:rsidP="000A56FD">
            <w:pPr>
              <w:autoSpaceDE/>
              <w:autoSpaceDN/>
              <w:spacing w:line="240" w:lineRule="auto"/>
              <w:ind w:firstLine="0"/>
              <w:jc w:val="center"/>
              <w:rPr>
                <w:b/>
                <w:color w:val="000000" w:themeColor="text1"/>
                <w:sz w:val="15"/>
              </w:rPr>
            </w:pPr>
            <w:bookmarkStart w:id="15" w:name="_Hlk131668156"/>
            <w:r w:rsidRPr="0074291C">
              <w:rPr>
                <w:b/>
                <w:color w:val="000000" w:themeColor="text1"/>
                <w:sz w:val="15"/>
              </w:rPr>
              <w:t>Уник. №</w:t>
            </w:r>
          </w:p>
        </w:tc>
        <w:tc>
          <w:tcPr>
            <w:tcW w:w="2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B681B"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Организация</w:t>
            </w:r>
          </w:p>
        </w:tc>
        <w:tc>
          <w:tcPr>
            <w:tcW w:w="12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458869"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 xml:space="preserve"> Наименование мероприятия</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8EEB40"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Источник финансирования</w:t>
            </w:r>
          </w:p>
        </w:tc>
        <w:tc>
          <w:tcPr>
            <w:tcW w:w="2723" w:type="pct"/>
            <w:gridSpan w:val="12"/>
            <w:tcBorders>
              <w:top w:val="single" w:sz="4" w:space="0" w:color="auto"/>
              <w:left w:val="nil"/>
              <w:bottom w:val="single" w:sz="4" w:space="0" w:color="auto"/>
              <w:right w:val="single" w:sz="4" w:space="0" w:color="auto"/>
            </w:tcBorders>
            <w:shd w:val="clear" w:color="auto" w:fill="auto"/>
            <w:vAlign w:val="center"/>
            <w:hideMark/>
          </w:tcPr>
          <w:p w14:paraId="2CE3DE8D"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Стоимость внедрения, тыс. руб. в прогнозных ценах (с НДС)</w:t>
            </w:r>
          </w:p>
        </w:tc>
      </w:tr>
      <w:tr w:rsidR="009B7375" w:rsidRPr="002514AC" w14:paraId="6A2C1D5B" w14:textId="77777777" w:rsidTr="000A56FD">
        <w:trPr>
          <w:trHeight w:val="20"/>
          <w:tblHeader/>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92BED5" w14:textId="77777777" w:rsidR="009B7375" w:rsidRPr="0074291C" w:rsidRDefault="009B7375" w:rsidP="000A56FD">
            <w:pPr>
              <w:autoSpaceDE/>
              <w:autoSpaceDN/>
              <w:spacing w:line="240" w:lineRule="auto"/>
              <w:ind w:firstLine="0"/>
              <w:jc w:val="left"/>
              <w:rPr>
                <w:b/>
                <w:color w:val="000000" w:themeColor="text1"/>
                <w:sz w:val="15"/>
              </w:rPr>
            </w:pPr>
          </w:p>
        </w:tc>
        <w:tc>
          <w:tcPr>
            <w:tcW w:w="27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AFBB2F" w14:textId="77777777" w:rsidR="009B7375" w:rsidRPr="0074291C" w:rsidRDefault="009B7375" w:rsidP="000A56FD">
            <w:pPr>
              <w:autoSpaceDE/>
              <w:autoSpaceDN/>
              <w:spacing w:line="240" w:lineRule="auto"/>
              <w:ind w:firstLine="0"/>
              <w:jc w:val="left"/>
              <w:rPr>
                <w:b/>
                <w:color w:val="000000" w:themeColor="text1"/>
                <w:sz w:val="15"/>
              </w:rPr>
            </w:pPr>
          </w:p>
        </w:tc>
        <w:tc>
          <w:tcPr>
            <w:tcW w:w="121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ACD0B1" w14:textId="77777777" w:rsidR="009B7375" w:rsidRPr="0074291C" w:rsidRDefault="009B7375" w:rsidP="000A56FD">
            <w:pPr>
              <w:autoSpaceDE/>
              <w:autoSpaceDN/>
              <w:spacing w:line="240" w:lineRule="auto"/>
              <w:ind w:firstLine="0"/>
              <w:jc w:val="left"/>
              <w:rPr>
                <w:b/>
                <w:color w:val="000000" w:themeColor="text1"/>
                <w:sz w:val="15"/>
              </w:rPr>
            </w:pPr>
          </w:p>
        </w:tc>
        <w:tc>
          <w:tcPr>
            <w:tcW w:w="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CEEF3E" w14:textId="77777777" w:rsidR="009B7375" w:rsidRPr="0074291C" w:rsidRDefault="009B7375" w:rsidP="000A56FD">
            <w:pPr>
              <w:autoSpaceDE/>
              <w:autoSpaceDN/>
              <w:spacing w:line="240" w:lineRule="auto"/>
              <w:ind w:firstLine="0"/>
              <w:jc w:val="left"/>
              <w:rPr>
                <w:b/>
                <w:color w:val="000000" w:themeColor="text1"/>
                <w:sz w:val="15"/>
              </w:rPr>
            </w:pPr>
          </w:p>
        </w:tc>
        <w:tc>
          <w:tcPr>
            <w:tcW w:w="291" w:type="pct"/>
            <w:tcBorders>
              <w:top w:val="nil"/>
              <w:left w:val="nil"/>
              <w:bottom w:val="single" w:sz="4" w:space="0" w:color="auto"/>
              <w:right w:val="single" w:sz="4" w:space="0" w:color="auto"/>
            </w:tcBorders>
            <w:shd w:val="clear" w:color="auto" w:fill="auto"/>
            <w:vAlign w:val="center"/>
            <w:hideMark/>
          </w:tcPr>
          <w:p w14:paraId="61BCE84D"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 xml:space="preserve">Всего, в </w:t>
            </w:r>
            <w:proofErr w:type="spellStart"/>
            <w:r w:rsidRPr="0074291C">
              <w:rPr>
                <w:b/>
                <w:color w:val="000000" w:themeColor="text1"/>
                <w:sz w:val="15"/>
              </w:rPr>
              <w:t>т.ч</w:t>
            </w:r>
            <w:proofErr w:type="spellEnd"/>
            <w:r w:rsidRPr="0074291C">
              <w:rPr>
                <w:b/>
                <w:color w:val="000000" w:themeColor="text1"/>
                <w:sz w:val="15"/>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728B674"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2020</w:t>
            </w:r>
          </w:p>
        </w:tc>
        <w:tc>
          <w:tcPr>
            <w:tcW w:w="212" w:type="pct"/>
            <w:tcBorders>
              <w:top w:val="nil"/>
              <w:left w:val="nil"/>
              <w:bottom w:val="single" w:sz="4" w:space="0" w:color="auto"/>
              <w:right w:val="single" w:sz="4" w:space="0" w:color="auto"/>
            </w:tcBorders>
            <w:shd w:val="clear" w:color="auto" w:fill="auto"/>
            <w:vAlign w:val="center"/>
            <w:hideMark/>
          </w:tcPr>
          <w:p w14:paraId="5FEC49DE"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2021</w:t>
            </w:r>
          </w:p>
        </w:tc>
        <w:tc>
          <w:tcPr>
            <w:tcW w:w="212" w:type="pct"/>
            <w:tcBorders>
              <w:top w:val="nil"/>
              <w:left w:val="nil"/>
              <w:bottom w:val="single" w:sz="4" w:space="0" w:color="auto"/>
              <w:right w:val="single" w:sz="4" w:space="0" w:color="auto"/>
            </w:tcBorders>
            <w:shd w:val="clear" w:color="auto" w:fill="auto"/>
            <w:vAlign w:val="center"/>
            <w:hideMark/>
          </w:tcPr>
          <w:p w14:paraId="06DABFAA"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2022</w:t>
            </w:r>
          </w:p>
        </w:tc>
        <w:tc>
          <w:tcPr>
            <w:tcW w:w="212" w:type="pct"/>
            <w:tcBorders>
              <w:top w:val="nil"/>
              <w:left w:val="nil"/>
              <w:bottom w:val="single" w:sz="4" w:space="0" w:color="auto"/>
              <w:right w:val="single" w:sz="4" w:space="0" w:color="auto"/>
            </w:tcBorders>
            <w:shd w:val="clear" w:color="auto" w:fill="auto"/>
            <w:vAlign w:val="center"/>
            <w:hideMark/>
          </w:tcPr>
          <w:p w14:paraId="10F79375"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2023</w:t>
            </w:r>
          </w:p>
        </w:tc>
        <w:tc>
          <w:tcPr>
            <w:tcW w:w="212" w:type="pct"/>
            <w:tcBorders>
              <w:top w:val="nil"/>
              <w:left w:val="nil"/>
              <w:bottom w:val="single" w:sz="4" w:space="0" w:color="auto"/>
              <w:right w:val="single" w:sz="4" w:space="0" w:color="auto"/>
            </w:tcBorders>
            <w:shd w:val="clear" w:color="auto" w:fill="auto"/>
            <w:vAlign w:val="center"/>
            <w:hideMark/>
          </w:tcPr>
          <w:p w14:paraId="04E0B9E9"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2024</w:t>
            </w:r>
          </w:p>
        </w:tc>
        <w:tc>
          <w:tcPr>
            <w:tcW w:w="212" w:type="pct"/>
            <w:tcBorders>
              <w:top w:val="nil"/>
              <w:left w:val="nil"/>
              <w:bottom w:val="single" w:sz="4" w:space="0" w:color="auto"/>
              <w:right w:val="single" w:sz="4" w:space="0" w:color="auto"/>
            </w:tcBorders>
            <w:shd w:val="clear" w:color="auto" w:fill="auto"/>
            <w:vAlign w:val="center"/>
            <w:hideMark/>
          </w:tcPr>
          <w:p w14:paraId="3C48E148"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2025</w:t>
            </w:r>
          </w:p>
        </w:tc>
        <w:tc>
          <w:tcPr>
            <w:tcW w:w="236" w:type="pct"/>
            <w:tcBorders>
              <w:top w:val="nil"/>
              <w:left w:val="nil"/>
              <w:bottom w:val="single" w:sz="4" w:space="0" w:color="auto"/>
              <w:right w:val="single" w:sz="4" w:space="0" w:color="auto"/>
            </w:tcBorders>
            <w:shd w:val="clear" w:color="auto" w:fill="auto"/>
            <w:vAlign w:val="center"/>
            <w:hideMark/>
          </w:tcPr>
          <w:p w14:paraId="52F7657D"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2026</w:t>
            </w:r>
          </w:p>
        </w:tc>
        <w:tc>
          <w:tcPr>
            <w:tcW w:w="236" w:type="pct"/>
            <w:tcBorders>
              <w:top w:val="nil"/>
              <w:left w:val="nil"/>
              <w:bottom w:val="single" w:sz="4" w:space="0" w:color="auto"/>
              <w:right w:val="single" w:sz="4" w:space="0" w:color="auto"/>
            </w:tcBorders>
            <w:shd w:val="clear" w:color="auto" w:fill="auto"/>
            <w:vAlign w:val="center"/>
            <w:hideMark/>
          </w:tcPr>
          <w:p w14:paraId="77FD608C"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2027</w:t>
            </w:r>
          </w:p>
        </w:tc>
        <w:tc>
          <w:tcPr>
            <w:tcW w:w="236" w:type="pct"/>
            <w:tcBorders>
              <w:top w:val="nil"/>
              <w:left w:val="nil"/>
              <w:bottom w:val="single" w:sz="4" w:space="0" w:color="auto"/>
              <w:right w:val="single" w:sz="4" w:space="0" w:color="auto"/>
            </w:tcBorders>
            <w:shd w:val="clear" w:color="auto" w:fill="auto"/>
            <w:vAlign w:val="center"/>
            <w:hideMark/>
          </w:tcPr>
          <w:p w14:paraId="4E6DC987"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2028</w:t>
            </w:r>
          </w:p>
        </w:tc>
        <w:tc>
          <w:tcPr>
            <w:tcW w:w="236" w:type="pct"/>
            <w:tcBorders>
              <w:top w:val="nil"/>
              <w:left w:val="nil"/>
              <w:bottom w:val="single" w:sz="4" w:space="0" w:color="auto"/>
              <w:right w:val="single" w:sz="4" w:space="0" w:color="auto"/>
            </w:tcBorders>
            <w:shd w:val="clear" w:color="auto" w:fill="auto"/>
            <w:vAlign w:val="center"/>
            <w:hideMark/>
          </w:tcPr>
          <w:p w14:paraId="64D924D2"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2029</w:t>
            </w:r>
          </w:p>
        </w:tc>
        <w:tc>
          <w:tcPr>
            <w:tcW w:w="215" w:type="pct"/>
            <w:tcBorders>
              <w:top w:val="nil"/>
              <w:left w:val="nil"/>
              <w:bottom w:val="single" w:sz="4" w:space="0" w:color="auto"/>
              <w:right w:val="single" w:sz="4" w:space="0" w:color="auto"/>
            </w:tcBorders>
            <w:shd w:val="clear" w:color="auto" w:fill="auto"/>
            <w:vAlign w:val="center"/>
            <w:hideMark/>
          </w:tcPr>
          <w:p w14:paraId="796671E3"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2030</w:t>
            </w:r>
          </w:p>
        </w:tc>
      </w:tr>
      <w:tr w:rsidR="009B7375" w:rsidRPr="002514AC" w14:paraId="24433542"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96F0AB2"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1ТС-1.0</w:t>
            </w:r>
          </w:p>
        </w:tc>
        <w:tc>
          <w:tcPr>
            <w:tcW w:w="271" w:type="pct"/>
            <w:tcBorders>
              <w:top w:val="nil"/>
              <w:left w:val="nil"/>
              <w:bottom w:val="single" w:sz="4" w:space="0" w:color="auto"/>
              <w:right w:val="single" w:sz="4" w:space="0" w:color="auto"/>
            </w:tcBorders>
            <w:shd w:val="clear" w:color="auto" w:fill="auto"/>
            <w:vAlign w:val="center"/>
            <w:hideMark/>
          </w:tcPr>
          <w:p w14:paraId="73FA11F2"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 </w:t>
            </w:r>
          </w:p>
        </w:tc>
        <w:tc>
          <w:tcPr>
            <w:tcW w:w="1216" w:type="pct"/>
            <w:tcBorders>
              <w:top w:val="nil"/>
              <w:left w:val="nil"/>
              <w:bottom w:val="single" w:sz="4" w:space="0" w:color="auto"/>
              <w:right w:val="single" w:sz="4" w:space="0" w:color="auto"/>
            </w:tcBorders>
            <w:shd w:val="clear" w:color="auto" w:fill="auto"/>
            <w:vAlign w:val="center"/>
            <w:hideMark/>
          </w:tcPr>
          <w:p w14:paraId="5B8F7576" w14:textId="77777777" w:rsidR="009B7375" w:rsidRPr="0074291C" w:rsidRDefault="009B7375" w:rsidP="000A56FD">
            <w:pPr>
              <w:autoSpaceDE/>
              <w:autoSpaceDN/>
              <w:spacing w:line="240" w:lineRule="auto"/>
              <w:ind w:firstLine="0"/>
              <w:jc w:val="left"/>
              <w:rPr>
                <w:b/>
                <w:color w:val="000000" w:themeColor="text1"/>
                <w:sz w:val="15"/>
              </w:rPr>
            </w:pPr>
            <w:r w:rsidRPr="0074291C">
              <w:rPr>
                <w:b/>
                <w:color w:val="000000" w:themeColor="text1"/>
                <w:sz w:val="15"/>
              </w:rPr>
              <w:t xml:space="preserve">Строительство тепловых сетей для подключения перспективных потребителей г. Глазов, в </w:t>
            </w:r>
            <w:proofErr w:type="spellStart"/>
            <w:r w:rsidRPr="0074291C">
              <w:rPr>
                <w:b/>
                <w:color w:val="000000" w:themeColor="text1"/>
                <w:sz w:val="15"/>
              </w:rPr>
              <w:t>т.ч</w:t>
            </w:r>
            <w:proofErr w:type="spellEnd"/>
            <w:r w:rsidRPr="0074291C">
              <w:rPr>
                <w:b/>
                <w:color w:val="000000" w:themeColor="text1"/>
                <w:sz w:val="15"/>
              </w:rPr>
              <w:t>.:</w:t>
            </w:r>
          </w:p>
        </w:tc>
        <w:tc>
          <w:tcPr>
            <w:tcW w:w="476" w:type="pct"/>
            <w:tcBorders>
              <w:top w:val="nil"/>
              <w:left w:val="nil"/>
              <w:bottom w:val="single" w:sz="4" w:space="0" w:color="auto"/>
              <w:right w:val="single" w:sz="4" w:space="0" w:color="auto"/>
            </w:tcBorders>
            <w:shd w:val="clear" w:color="auto" w:fill="auto"/>
            <w:vAlign w:val="center"/>
            <w:hideMark/>
          </w:tcPr>
          <w:p w14:paraId="299A1625"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175060F6"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292336</w:t>
            </w:r>
          </w:p>
        </w:tc>
        <w:tc>
          <w:tcPr>
            <w:tcW w:w="212" w:type="pct"/>
            <w:tcBorders>
              <w:top w:val="nil"/>
              <w:left w:val="nil"/>
              <w:bottom w:val="single" w:sz="4" w:space="0" w:color="auto"/>
              <w:right w:val="single" w:sz="4" w:space="0" w:color="auto"/>
            </w:tcBorders>
            <w:shd w:val="clear" w:color="auto" w:fill="auto"/>
            <w:vAlign w:val="center"/>
            <w:hideMark/>
          </w:tcPr>
          <w:p w14:paraId="01A476D7"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25247</w:t>
            </w:r>
          </w:p>
        </w:tc>
        <w:tc>
          <w:tcPr>
            <w:tcW w:w="212" w:type="pct"/>
            <w:tcBorders>
              <w:top w:val="nil"/>
              <w:left w:val="nil"/>
              <w:bottom w:val="single" w:sz="4" w:space="0" w:color="auto"/>
              <w:right w:val="single" w:sz="4" w:space="0" w:color="auto"/>
            </w:tcBorders>
            <w:shd w:val="clear" w:color="auto" w:fill="auto"/>
            <w:vAlign w:val="center"/>
            <w:hideMark/>
          </w:tcPr>
          <w:p w14:paraId="1D6FD5CC"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26409</w:t>
            </w:r>
          </w:p>
        </w:tc>
        <w:tc>
          <w:tcPr>
            <w:tcW w:w="212" w:type="pct"/>
            <w:tcBorders>
              <w:top w:val="nil"/>
              <w:left w:val="nil"/>
              <w:bottom w:val="single" w:sz="4" w:space="0" w:color="auto"/>
              <w:right w:val="single" w:sz="4" w:space="0" w:color="auto"/>
            </w:tcBorders>
            <w:shd w:val="clear" w:color="auto" w:fill="auto"/>
            <w:vAlign w:val="center"/>
            <w:hideMark/>
          </w:tcPr>
          <w:p w14:paraId="6669B5B8"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27306</w:t>
            </w:r>
          </w:p>
        </w:tc>
        <w:tc>
          <w:tcPr>
            <w:tcW w:w="212" w:type="pct"/>
            <w:tcBorders>
              <w:top w:val="nil"/>
              <w:left w:val="nil"/>
              <w:bottom w:val="single" w:sz="4" w:space="0" w:color="auto"/>
              <w:right w:val="single" w:sz="4" w:space="0" w:color="auto"/>
            </w:tcBorders>
            <w:shd w:val="clear" w:color="auto" w:fill="auto"/>
            <w:vAlign w:val="center"/>
            <w:hideMark/>
          </w:tcPr>
          <w:p w14:paraId="006D4B8C"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28399</w:t>
            </w:r>
          </w:p>
        </w:tc>
        <w:tc>
          <w:tcPr>
            <w:tcW w:w="212" w:type="pct"/>
            <w:tcBorders>
              <w:top w:val="nil"/>
              <w:left w:val="nil"/>
              <w:bottom w:val="single" w:sz="4" w:space="0" w:color="auto"/>
              <w:right w:val="single" w:sz="4" w:space="0" w:color="auto"/>
            </w:tcBorders>
            <w:shd w:val="clear" w:color="auto" w:fill="auto"/>
            <w:vAlign w:val="center"/>
            <w:hideMark/>
          </w:tcPr>
          <w:p w14:paraId="7BF7E0AB"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29535</w:t>
            </w:r>
          </w:p>
        </w:tc>
        <w:tc>
          <w:tcPr>
            <w:tcW w:w="212" w:type="pct"/>
            <w:tcBorders>
              <w:top w:val="nil"/>
              <w:left w:val="nil"/>
              <w:bottom w:val="single" w:sz="4" w:space="0" w:color="auto"/>
              <w:right w:val="single" w:sz="4" w:space="0" w:color="auto"/>
            </w:tcBorders>
            <w:shd w:val="clear" w:color="auto" w:fill="auto"/>
            <w:vAlign w:val="center"/>
            <w:hideMark/>
          </w:tcPr>
          <w:p w14:paraId="6F7303C5"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30716</w:t>
            </w:r>
          </w:p>
        </w:tc>
        <w:tc>
          <w:tcPr>
            <w:tcW w:w="236" w:type="pct"/>
            <w:tcBorders>
              <w:top w:val="nil"/>
              <w:left w:val="nil"/>
              <w:bottom w:val="single" w:sz="4" w:space="0" w:color="auto"/>
              <w:right w:val="single" w:sz="4" w:space="0" w:color="auto"/>
            </w:tcBorders>
            <w:shd w:val="clear" w:color="auto" w:fill="auto"/>
            <w:vAlign w:val="center"/>
            <w:hideMark/>
          </w:tcPr>
          <w:p w14:paraId="2A64877E"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31945</w:t>
            </w:r>
          </w:p>
        </w:tc>
        <w:tc>
          <w:tcPr>
            <w:tcW w:w="236" w:type="pct"/>
            <w:tcBorders>
              <w:top w:val="nil"/>
              <w:left w:val="nil"/>
              <w:bottom w:val="single" w:sz="4" w:space="0" w:color="auto"/>
              <w:right w:val="single" w:sz="4" w:space="0" w:color="auto"/>
            </w:tcBorders>
            <w:shd w:val="clear" w:color="auto" w:fill="auto"/>
            <w:vAlign w:val="center"/>
            <w:hideMark/>
          </w:tcPr>
          <w:p w14:paraId="6DAEA80A"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33222</w:t>
            </w:r>
          </w:p>
        </w:tc>
        <w:tc>
          <w:tcPr>
            <w:tcW w:w="236" w:type="pct"/>
            <w:tcBorders>
              <w:top w:val="nil"/>
              <w:left w:val="nil"/>
              <w:bottom w:val="single" w:sz="4" w:space="0" w:color="auto"/>
              <w:right w:val="single" w:sz="4" w:space="0" w:color="auto"/>
            </w:tcBorders>
            <w:shd w:val="clear" w:color="auto" w:fill="auto"/>
            <w:vAlign w:val="center"/>
            <w:hideMark/>
          </w:tcPr>
          <w:p w14:paraId="60717B78"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34551</w:t>
            </w:r>
          </w:p>
        </w:tc>
        <w:tc>
          <w:tcPr>
            <w:tcW w:w="236" w:type="pct"/>
            <w:tcBorders>
              <w:top w:val="nil"/>
              <w:left w:val="nil"/>
              <w:bottom w:val="single" w:sz="4" w:space="0" w:color="auto"/>
              <w:right w:val="single" w:sz="4" w:space="0" w:color="auto"/>
            </w:tcBorders>
            <w:shd w:val="clear" w:color="auto" w:fill="auto"/>
            <w:vAlign w:val="center"/>
            <w:hideMark/>
          </w:tcPr>
          <w:p w14:paraId="7C9AA3E6"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25006</w:t>
            </w:r>
          </w:p>
        </w:tc>
        <w:tc>
          <w:tcPr>
            <w:tcW w:w="215" w:type="pct"/>
            <w:tcBorders>
              <w:top w:val="nil"/>
              <w:left w:val="nil"/>
              <w:bottom w:val="single" w:sz="4" w:space="0" w:color="auto"/>
              <w:right w:val="single" w:sz="4" w:space="0" w:color="auto"/>
            </w:tcBorders>
            <w:shd w:val="clear" w:color="auto" w:fill="auto"/>
            <w:vAlign w:val="center"/>
            <w:hideMark/>
          </w:tcPr>
          <w:p w14:paraId="538EB1AE"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 </w:t>
            </w:r>
          </w:p>
        </w:tc>
      </w:tr>
      <w:tr w:rsidR="009B7375" w:rsidRPr="002514AC" w14:paraId="01F25B0B"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15EDEAC"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1ТС-1.1</w:t>
            </w:r>
          </w:p>
        </w:tc>
        <w:tc>
          <w:tcPr>
            <w:tcW w:w="271" w:type="pct"/>
            <w:tcBorders>
              <w:top w:val="nil"/>
              <w:left w:val="nil"/>
              <w:bottom w:val="single" w:sz="4" w:space="0" w:color="auto"/>
              <w:right w:val="single" w:sz="4" w:space="0" w:color="auto"/>
            </w:tcBorders>
            <w:shd w:val="clear" w:color="auto" w:fill="auto"/>
            <w:hideMark/>
          </w:tcPr>
          <w:p w14:paraId="6F914113"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27A78E1" w14:textId="77777777" w:rsidR="009B7375" w:rsidRPr="0074291C" w:rsidRDefault="009B7375" w:rsidP="000A56FD">
            <w:pPr>
              <w:autoSpaceDE/>
              <w:autoSpaceDN/>
              <w:spacing w:line="240" w:lineRule="auto"/>
              <w:ind w:firstLine="0"/>
              <w:jc w:val="left"/>
              <w:rPr>
                <w:color w:val="000000" w:themeColor="text1"/>
                <w:sz w:val="15"/>
              </w:rPr>
            </w:pPr>
            <w:r w:rsidRPr="0074291C">
              <w:rPr>
                <w:color w:val="000000" w:themeColor="text1"/>
                <w:sz w:val="15"/>
              </w:rPr>
              <w:t>СЦТС, ТЭЦ АО «РИР»</w:t>
            </w:r>
          </w:p>
        </w:tc>
        <w:tc>
          <w:tcPr>
            <w:tcW w:w="476" w:type="pct"/>
            <w:tcBorders>
              <w:top w:val="nil"/>
              <w:left w:val="nil"/>
              <w:bottom w:val="single" w:sz="4" w:space="0" w:color="auto"/>
              <w:right w:val="single" w:sz="4" w:space="0" w:color="auto"/>
            </w:tcBorders>
            <w:shd w:val="clear" w:color="auto" w:fill="auto"/>
            <w:vAlign w:val="center"/>
            <w:hideMark/>
          </w:tcPr>
          <w:p w14:paraId="1F7C16B3"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Плата за подключение</w:t>
            </w:r>
          </w:p>
        </w:tc>
        <w:tc>
          <w:tcPr>
            <w:tcW w:w="291" w:type="pct"/>
            <w:tcBorders>
              <w:top w:val="nil"/>
              <w:left w:val="nil"/>
              <w:bottom w:val="single" w:sz="4" w:space="0" w:color="auto"/>
              <w:right w:val="single" w:sz="4" w:space="0" w:color="auto"/>
            </w:tcBorders>
            <w:shd w:val="clear" w:color="auto" w:fill="auto"/>
            <w:vAlign w:val="center"/>
            <w:hideMark/>
          </w:tcPr>
          <w:p w14:paraId="767F8506"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211042</w:t>
            </w:r>
          </w:p>
        </w:tc>
        <w:tc>
          <w:tcPr>
            <w:tcW w:w="212" w:type="pct"/>
            <w:tcBorders>
              <w:top w:val="nil"/>
              <w:left w:val="nil"/>
              <w:bottom w:val="single" w:sz="4" w:space="0" w:color="auto"/>
              <w:right w:val="single" w:sz="4" w:space="0" w:color="auto"/>
            </w:tcBorders>
            <w:shd w:val="clear" w:color="auto" w:fill="auto"/>
            <w:vAlign w:val="center"/>
            <w:hideMark/>
          </w:tcPr>
          <w:p w14:paraId="151F39A2"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17570</w:t>
            </w:r>
          </w:p>
        </w:tc>
        <w:tc>
          <w:tcPr>
            <w:tcW w:w="212" w:type="pct"/>
            <w:tcBorders>
              <w:top w:val="nil"/>
              <w:left w:val="nil"/>
              <w:bottom w:val="single" w:sz="4" w:space="0" w:color="auto"/>
              <w:right w:val="single" w:sz="4" w:space="0" w:color="auto"/>
            </w:tcBorders>
            <w:shd w:val="clear" w:color="auto" w:fill="auto"/>
            <w:vAlign w:val="center"/>
            <w:hideMark/>
          </w:tcPr>
          <w:p w14:paraId="69F2B877"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18378</w:t>
            </w:r>
          </w:p>
        </w:tc>
        <w:tc>
          <w:tcPr>
            <w:tcW w:w="212" w:type="pct"/>
            <w:tcBorders>
              <w:top w:val="nil"/>
              <w:left w:val="nil"/>
              <w:bottom w:val="single" w:sz="4" w:space="0" w:color="auto"/>
              <w:right w:val="single" w:sz="4" w:space="0" w:color="auto"/>
            </w:tcBorders>
            <w:shd w:val="clear" w:color="auto" w:fill="auto"/>
            <w:vAlign w:val="center"/>
            <w:hideMark/>
          </w:tcPr>
          <w:p w14:paraId="1F9BAB69"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19003</w:t>
            </w:r>
          </w:p>
        </w:tc>
        <w:tc>
          <w:tcPr>
            <w:tcW w:w="212" w:type="pct"/>
            <w:tcBorders>
              <w:top w:val="nil"/>
              <w:left w:val="nil"/>
              <w:bottom w:val="single" w:sz="4" w:space="0" w:color="auto"/>
              <w:right w:val="single" w:sz="4" w:space="0" w:color="auto"/>
            </w:tcBorders>
            <w:shd w:val="clear" w:color="auto" w:fill="auto"/>
            <w:vAlign w:val="center"/>
            <w:hideMark/>
          </w:tcPr>
          <w:p w14:paraId="320BB07D"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19763</w:t>
            </w:r>
          </w:p>
        </w:tc>
        <w:tc>
          <w:tcPr>
            <w:tcW w:w="212" w:type="pct"/>
            <w:tcBorders>
              <w:top w:val="nil"/>
              <w:left w:val="nil"/>
              <w:bottom w:val="single" w:sz="4" w:space="0" w:color="auto"/>
              <w:right w:val="single" w:sz="4" w:space="0" w:color="auto"/>
            </w:tcBorders>
            <w:shd w:val="clear" w:color="auto" w:fill="auto"/>
            <w:vAlign w:val="center"/>
            <w:hideMark/>
          </w:tcPr>
          <w:p w14:paraId="057E80FB"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20553</w:t>
            </w:r>
          </w:p>
        </w:tc>
        <w:tc>
          <w:tcPr>
            <w:tcW w:w="212" w:type="pct"/>
            <w:tcBorders>
              <w:top w:val="nil"/>
              <w:left w:val="nil"/>
              <w:bottom w:val="single" w:sz="4" w:space="0" w:color="auto"/>
              <w:right w:val="single" w:sz="4" w:space="0" w:color="auto"/>
            </w:tcBorders>
            <w:shd w:val="clear" w:color="auto" w:fill="auto"/>
            <w:vAlign w:val="center"/>
            <w:hideMark/>
          </w:tcPr>
          <w:p w14:paraId="6126E14B"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21375</w:t>
            </w:r>
          </w:p>
        </w:tc>
        <w:tc>
          <w:tcPr>
            <w:tcW w:w="236" w:type="pct"/>
            <w:tcBorders>
              <w:top w:val="nil"/>
              <w:left w:val="nil"/>
              <w:bottom w:val="single" w:sz="4" w:space="0" w:color="auto"/>
              <w:right w:val="single" w:sz="4" w:space="0" w:color="auto"/>
            </w:tcBorders>
            <w:shd w:val="clear" w:color="auto" w:fill="auto"/>
            <w:vAlign w:val="center"/>
            <w:hideMark/>
          </w:tcPr>
          <w:p w14:paraId="2B9DD85C"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22230</w:t>
            </w:r>
          </w:p>
        </w:tc>
        <w:tc>
          <w:tcPr>
            <w:tcW w:w="236" w:type="pct"/>
            <w:tcBorders>
              <w:top w:val="nil"/>
              <w:left w:val="nil"/>
              <w:bottom w:val="single" w:sz="4" w:space="0" w:color="auto"/>
              <w:right w:val="single" w:sz="4" w:space="0" w:color="auto"/>
            </w:tcBorders>
            <w:shd w:val="clear" w:color="auto" w:fill="auto"/>
            <w:vAlign w:val="center"/>
            <w:hideMark/>
          </w:tcPr>
          <w:p w14:paraId="6181FA4A"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23120</w:t>
            </w:r>
          </w:p>
        </w:tc>
        <w:tc>
          <w:tcPr>
            <w:tcW w:w="236" w:type="pct"/>
            <w:tcBorders>
              <w:top w:val="nil"/>
              <w:left w:val="nil"/>
              <w:bottom w:val="single" w:sz="4" w:space="0" w:color="auto"/>
              <w:right w:val="single" w:sz="4" w:space="0" w:color="auto"/>
            </w:tcBorders>
            <w:shd w:val="clear" w:color="auto" w:fill="auto"/>
            <w:vAlign w:val="center"/>
            <w:hideMark/>
          </w:tcPr>
          <w:p w14:paraId="526BE3EA"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24044</w:t>
            </w:r>
          </w:p>
        </w:tc>
        <w:tc>
          <w:tcPr>
            <w:tcW w:w="236" w:type="pct"/>
            <w:tcBorders>
              <w:top w:val="nil"/>
              <w:left w:val="nil"/>
              <w:bottom w:val="single" w:sz="4" w:space="0" w:color="auto"/>
              <w:right w:val="single" w:sz="4" w:space="0" w:color="auto"/>
            </w:tcBorders>
            <w:shd w:val="clear" w:color="auto" w:fill="auto"/>
            <w:vAlign w:val="center"/>
            <w:hideMark/>
          </w:tcPr>
          <w:p w14:paraId="10136B97"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25006</w:t>
            </w:r>
          </w:p>
        </w:tc>
        <w:tc>
          <w:tcPr>
            <w:tcW w:w="215" w:type="pct"/>
            <w:tcBorders>
              <w:top w:val="nil"/>
              <w:left w:val="nil"/>
              <w:bottom w:val="single" w:sz="4" w:space="0" w:color="auto"/>
              <w:right w:val="single" w:sz="4" w:space="0" w:color="auto"/>
            </w:tcBorders>
            <w:shd w:val="clear" w:color="auto" w:fill="auto"/>
            <w:vAlign w:val="center"/>
            <w:hideMark/>
          </w:tcPr>
          <w:p w14:paraId="541342B1"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 </w:t>
            </w:r>
          </w:p>
        </w:tc>
      </w:tr>
      <w:tr w:rsidR="009B7375" w:rsidRPr="002514AC" w14:paraId="21A00181" w14:textId="77777777" w:rsidTr="000A56FD">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499B6733"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1ТС-1.2</w:t>
            </w:r>
          </w:p>
        </w:tc>
        <w:tc>
          <w:tcPr>
            <w:tcW w:w="271" w:type="pct"/>
            <w:tcBorders>
              <w:top w:val="nil"/>
              <w:left w:val="nil"/>
              <w:bottom w:val="double" w:sz="6" w:space="0" w:color="auto"/>
              <w:right w:val="single" w:sz="4" w:space="0" w:color="auto"/>
            </w:tcBorders>
            <w:shd w:val="clear" w:color="auto" w:fill="auto"/>
            <w:hideMark/>
          </w:tcPr>
          <w:p w14:paraId="69D2DDD4"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5994F7BD" w14:textId="77777777" w:rsidR="009B7375" w:rsidRPr="0074291C" w:rsidRDefault="009B7375" w:rsidP="000A56FD">
            <w:pPr>
              <w:autoSpaceDE/>
              <w:autoSpaceDN/>
              <w:spacing w:line="240" w:lineRule="auto"/>
              <w:ind w:firstLine="0"/>
              <w:jc w:val="left"/>
              <w:rPr>
                <w:color w:val="000000" w:themeColor="text1"/>
                <w:sz w:val="15"/>
              </w:rPr>
            </w:pPr>
            <w:r w:rsidRPr="0074291C">
              <w:rPr>
                <w:color w:val="000000" w:themeColor="text1"/>
                <w:sz w:val="15"/>
              </w:rPr>
              <w:t>СЦТС, Котельная №3 ООО «</w:t>
            </w:r>
            <w:proofErr w:type="spellStart"/>
            <w:r w:rsidRPr="0074291C">
              <w:rPr>
                <w:color w:val="000000" w:themeColor="text1"/>
                <w:sz w:val="15"/>
              </w:rPr>
              <w:t>КомЭнерго</w:t>
            </w:r>
            <w:proofErr w:type="spellEnd"/>
            <w:r w:rsidRPr="0074291C">
              <w:rPr>
                <w:color w:val="000000" w:themeColor="text1"/>
                <w:sz w:val="15"/>
              </w:rPr>
              <w:t>»</w:t>
            </w:r>
          </w:p>
        </w:tc>
        <w:tc>
          <w:tcPr>
            <w:tcW w:w="476" w:type="pct"/>
            <w:tcBorders>
              <w:top w:val="nil"/>
              <w:left w:val="nil"/>
              <w:bottom w:val="double" w:sz="6" w:space="0" w:color="auto"/>
              <w:right w:val="single" w:sz="4" w:space="0" w:color="auto"/>
            </w:tcBorders>
            <w:shd w:val="clear" w:color="auto" w:fill="auto"/>
            <w:vAlign w:val="center"/>
            <w:hideMark/>
          </w:tcPr>
          <w:p w14:paraId="42F0F2D0"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Плата за подключение</w:t>
            </w:r>
          </w:p>
        </w:tc>
        <w:tc>
          <w:tcPr>
            <w:tcW w:w="291" w:type="pct"/>
            <w:tcBorders>
              <w:top w:val="nil"/>
              <w:left w:val="nil"/>
              <w:bottom w:val="double" w:sz="6" w:space="0" w:color="auto"/>
              <w:right w:val="single" w:sz="4" w:space="0" w:color="auto"/>
            </w:tcBorders>
            <w:shd w:val="clear" w:color="auto" w:fill="auto"/>
            <w:vAlign w:val="center"/>
            <w:hideMark/>
          </w:tcPr>
          <w:p w14:paraId="309FF7A5"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81295</w:t>
            </w:r>
          </w:p>
        </w:tc>
        <w:tc>
          <w:tcPr>
            <w:tcW w:w="212" w:type="pct"/>
            <w:tcBorders>
              <w:top w:val="nil"/>
              <w:left w:val="nil"/>
              <w:bottom w:val="double" w:sz="6" w:space="0" w:color="auto"/>
              <w:right w:val="single" w:sz="4" w:space="0" w:color="auto"/>
            </w:tcBorders>
            <w:shd w:val="clear" w:color="auto" w:fill="auto"/>
            <w:vAlign w:val="center"/>
            <w:hideMark/>
          </w:tcPr>
          <w:p w14:paraId="03EC45DE"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7678</w:t>
            </w:r>
          </w:p>
        </w:tc>
        <w:tc>
          <w:tcPr>
            <w:tcW w:w="212" w:type="pct"/>
            <w:tcBorders>
              <w:top w:val="nil"/>
              <w:left w:val="nil"/>
              <w:bottom w:val="double" w:sz="6" w:space="0" w:color="auto"/>
              <w:right w:val="single" w:sz="4" w:space="0" w:color="auto"/>
            </w:tcBorders>
            <w:shd w:val="clear" w:color="auto" w:fill="auto"/>
            <w:vAlign w:val="center"/>
            <w:hideMark/>
          </w:tcPr>
          <w:p w14:paraId="1A410FB8"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8031</w:t>
            </w:r>
          </w:p>
        </w:tc>
        <w:tc>
          <w:tcPr>
            <w:tcW w:w="212" w:type="pct"/>
            <w:tcBorders>
              <w:top w:val="nil"/>
              <w:left w:val="nil"/>
              <w:bottom w:val="double" w:sz="6" w:space="0" w:color="auto"/>
              <w:right w:val="single" w:sz="4" w:space="0" w:color="auto"/>
            </w:tcBorders>
            <w:shd w:val="clear" w:color="auto" w:fill="auto"/>
            <w:vAlign w:val="center"/>
            <w:hideMark/>
          </w:tcPr>
          <w:p w14:paraId="4D04D6EA"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8304</w:t>
            </w:r>
          </w:p>
        </w:tc>
        <w:tc>
          <w:tcPr>
            <w:tcW w:w="212" w:type="pct"/>
            <w:tcBorders>
              <w:top w:val="nil"/>
              <w:left w:val="nil"/>
              <w:bottom w:val="double" w:sz="6" w:space="0" w:color="auto"/>
              <w:right w:val="single" w:sz="4" w:space="0" w:color="auto"/>
            </w:tcBorders>
            <w:shd w:val="clear" w:color="auto" w:fill="auto"/>
            <w:vAlign w:val="center"/>
            <w:hideMark/>
          </w:tcPr>
          <w:p w14:paraId="4DB5BD60"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8636</w:t>
            </w:r>
          </w:p>
        </w:tc>
        <w:tc>
          <w:tcPr>
            <w:tcW w:w="212" w:type="pct"/>
            <w:tcBorders>
              <w:top w:val="nil"/>
              <w:left w:val="nil"/>
              <w:bottom w:val="double" w:sz="6" w:space="0" w:color="auto"/>
              <w:right w:val="single" w:sz="4" w:space="0" w:color="auto"/>
            </w:tcBorders>
            <w:shd w:val="clear" w:color="auto" w:fill="auto"/>
            <w:vAlign w:val="center"/>
            <w:hideMark/>
          </w:tcPr>
          <w:p w14:paraId="502EFB11"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8981</w:t>
            </w:r>
          </w:p>
        </w:tc>
        <w:tc>
          <w:tcPr>
            <w:tcW w:w="212" w:type="pct"/>
            <w:tcBorders>
              <w:top w:val="nil"/>
              <w:left w:val="nil"/>
              <w:bottom w:val="double" w:sz="6" w:space="0" w:color="auto"/>
              <w:right w:val="single" w:sz="4" w:space="0" w:color="auto"/>
            </w:tcBorders>
            <w:shd w:val="clear" w:color="auto" w:fill="auto"/>
            <w:vAlign w:val="center"/>
            <w:hideMark/>
          </w:tcPr>
          <w:p w14:paraId="3562AA4C"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9341</w:t>
            </w:r>
          </w:p>
        </w:tc>
        <w:tc>
          <w:tcPr>
            <w:tcW w:w="236" w:type="pct"/>
            <w:tcBorders>
              <w:top w:val="nil"/>
              <w:left w:val="nil"/>
              <w:bottom w:val="double" w:sz="6" w:space="0" w:color="auto"/>
              <w:right w:val="single" w:sz="4" w:space="0" w:color="auto"/>
            </w:tcBorders>
            <w:shd w:val="clear" w:color="auto" w:fill="auto"/>
            <w:vAlign w:val="center"/>
            <w:hideMark/>
          </w:tcPr>
          <w:p w14:paraId="252BE766"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9714</w:t>
            </w:r>
          </w:p>
        </w:tc>
        <w:tc>
          <w:tcPr>
            <w:tcW w:w="236" w:type="pct"/>
            <w:tcBorders>
              <w:top w:val="nil"/>
              <w:left w:val="nil"/>
              <w:bottom w:val="double" w:sz="6" w:space="0" w:color="auto"/>
              <w:right w:val="single" w:sz="4" w:space="0" w:color="auto"/>
            </w:tcBorders>
            <w:shd w:val="clear" w:color="auto" w:fill="auto"/>
            <w:vAlign w:val="center"/>
            <w:hideMark/>
          </w:tcPr>
          <w:p w14:paraId="2058F9F7"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10103</w:t>
            </w:r>
          </w:p>
        </w:tc>
        <w:tc>
          <w:tcPr>
            <w:tcW w:w="236" w:type="pct"/>
            <w:tcBorders>
              <w:top w:val="nil"/>
              <w:left w:val="nil"/>
              <w:bottom w:val="double" w:sz="6" w:space="0" w:color="auto"/>
              <w:right w:val="single" w:sz="4" w:space="0" w:color="auto"/>
            </w:tcBorders>
            <w:shd w:val="clear" w:color="auto" w:fill="auto"/>
            <w:vAlign w:val="center"/>
            <w:hideMark/>
          </w:tcPr>
          <w:p w14:paraId="107A3E44"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10507</w:t>
            </w:r>
          </w:p>
        </w:tc>
        <w:tc>
          <w:tcPr>
            <w:tcW w:w="236" w:type="pct"/>
            <w:tcBorders>
              <w:top w:val="nil"/>
              <w:left w:val="nil"/>
              <w:bottom w:val="double" w:sz="6" w:space="0" w:color="auto"/>
              <w:right w:val="single" w:sz="4" w:space="0" w:color="auto"/>
            </w:tcBorders>
            <w:shd w:val="clear" w:color="auto" w:fill="auto"/>
            <w:vAlign w:val="center"/>
            <w:hideMark/>
          </w:tcPr>
          <w:p w14:paraId="3CB37FC2"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4D391323"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 </w:t>
            </w:r>
          </w:p>
        </w:tc>
      </w:tr>
      <w:tr w:rsidR="009B7375" w:rsidRPr="002514AC" w14:paraId="18DEEE35"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26678E6"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1ТС-2.0</w:t>
            </w:r>
          </w:p>
        </w:tc>
        <w:tc>
          <w:tcPr>
            <w:tcW w:w="271" w:type="pct"/>
            <w:tcBorders>
              <w:top w:val="nil"/>
              <w:left w:val="nil"/>
              <w:bottom w:val="single" w:sz="4" w:space="0" w:color="auto"/>
              <w:right w:val="single" w:sz="4" w:space="0" w:color="auto"/>
            </w:tcBorders>
            <w:shd w:val="clear" w:color="auto" w:fill="auto"/>
            <w:vAlign w:val="center"/>
            <w:hideMark/>
          </w:tcPr>
          <w:p w14:paraId="0038CA87"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 АО «РИР»</w:t>
            </w:r>
          </w:p>
        </w:tc>
        <w:tc>
          <w:tcPr>
            <w:tcW w:w="1216" w:type="pct"/>
            <w:tcBorders>
              <w:top w:val="nil"/>
              <w:left w:val="nil"/>
              <w:bottom w:val="single" w:sz="4" w:space="0" w:color="auto"/>
              <w:right w:val="single" w:sz="4" w:space="0" w:color="auto"/>
            </w:tcBorders>
            <w:shd w:val="clear" w:color="auto" w:fill="auto"/>
            <w:vAlign w:val="center"/>
            <w:hideMark/>
          </w:tcPr>
          <w:p w14:paraId="1DBE4EA6" w14:textId="77777777" w:rsidR="009B7375" w:rsidRPr="0074291C" w:rsidRDefault="009B7375" w:rsidP="000A56FD">
            <w:pPr>
              <w:autoSpaceDE/>
              <w:autoSpaceDN/>
              <w:spacing w:line="240" w:lineRule="auto"/>
              <w:ind w:firstLine="0"/>
              <w:jc w:val="left"/>
              <w:rPr>
                <w:b/>
                <w:color w:val="000000" w:themeColor="text1"/>
                <w:sz w:val="15"/>
              </w:rPr>
            </w:pPr>
            <w:r w:rsidRPr="0074291C">
              <w:rPr>
                <w:b/>
                <w:color w:val="000000" w:themeColor="text1"/>
                <w:sz w:val="15"/>
              </w:rPr>
              <w:t xml:space="preserve">Реконструкция тепловых сетей с увеличением диаметров трубопроводов для подключения перспективных потребителей г. Глазов, в </w:t>
            </w:r>
            <w:proofErr w:type="spellStart"/>
            <w:r w:rsidRPr="0074291C">
              <w:rPr>
                <w:b/>
                <w:color w:val="000000" w:themeColor="text1"/>
                <w:sz w:val="15"/>
              </w:rPr>
              <w:t>т.ч</w:t>
            </w:r>
            <w:proofErr w:type="spellEnd"/>
            <w:r w:rsidRPr="0074291C">
              <w:rPr>
                <w:b/>
                <w:color w:val="000000" w:themeColor="text1"/>
                <w:sz w:val="15"/>
              </w:rPr>
              <w:t>.:</w:t>
            </w:r>
          </w:p>
        </w:tc>
        <w:tc>
          <w:tcPr>
            <w:tcW w:w="476" w:type="pct"/>
            <w:tcBorders>
              <w:top w:val="nil"/>
              <w:left w:val="nil"/>
              <w:bottom w:val="single" w:sz="4" w:space="0" w:color="auto"/>
              <w:right w:val="single" w:sz="4" w:space="0" w:color="auto"/>
            </w:tcBorders>
            <w:shd w:val="clear" w:color="auto" w:fill="auto"/>
            <w:vAlign w:val="center"/>
            <w:hideMark/>
          </w:tcPr>
          <w:p w14:paraId="28DBF339"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190EAD6C"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954803</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31FC84C"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80498</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553F110"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84200</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053CA68"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87063</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988B837"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90546</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D101E47"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94168</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E664CDB"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97934</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759F36D6"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101852</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7807A24E"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105926</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57EA8032"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110163</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5A44F3BA"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102454</w:t>
            </w:r>
          </w:p>
        </w:tc>
        <w:tc>
          <w:tcPr>
            <w:tcW w:w="215" w:type="pct"/>
            <w:tcBorders>
              <w:top w:val="single" w:sz="4" w:space="0" w:color="auto"/>
              <w:left w:val="nil"/>
              <w:bottom w:val="single" w:sz="4" w:space="0" w:color="auto"/>
              <w:right w:val="single" w:sz="4" w:space="0" w:color="auto"/>
            </w:tcBorders>
            <w:shd w:val="clear" w:color="auto" w:fill="auto"/>
            <w:vAlign w:val="center"/>
            <w:hideMark/>
          </w:tcPr>
          <w:p w14:paraId="22470030"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 </w:t>
            </w:r>
          </w:p>
        </w:tc>
      </w:tr>
      <w:tr w:rsidR="009B7375" w:rsidRPr="002514AC" w14:paraId="13B386B0"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B6526A5"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1ТС-2.1</w:t>
            </w:r>
          </w:p>
        </w:tc>
        <w:tc>
          <w:tcPr>
            <w:tcW w:w="271" w:type="pct"/>
            <w:tcBorders>
              <w:top w:val="nil"/>
              <w:left w:val="nil"/>
              <w:bottom w:val="single" w:sz="4" w:space="0" w:color="auto"/>
              <w:right w:val="single" w:sz="4" w:space="0" w:color="auto"/>
            </w:tcBorders>
            <w:shd w:val="clear" w:color="auto" w:fill="auto"/>
            <w:hideMark/>
          </w:tcPr>
          <w:p w14:paraId="3288550B"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3335D51" w14:textId="77777777" w:rsidR="009B7375" w:rsidRPr="0074291C" w:rsidRDefault="009B7375" w:rsidP="000A56FD">
            <w:pPr>
              <w:autoSpaceDE/>
              <w:autoSpaceDN/>
              <w:spacing w:line="240" w:lineRule="auto"/>
              <w:ind w:firstLine="0"/>
              <w:jc w:val="left"/>
              <w:rPr>
                <w:color w:val="000000" w:themeColor="text1"/>
                <w:sz w:val="15"/>
              </w:rPr>
            </w:pPr>
            <w:r w:rsidRPr="0074291C">
              <w:rPr>
                <w:color w:val="000000" w:themeColor="text1"/>
                <w:sz w:val="15"/>
              </w:rPr>
              <w:t>СЦТС, ТЭЦ АО «РИР»</w:t>
            </w:r>
          </w:p>
        </w:tc>
        <w:tc>
          <w:tcPr>
            <w:tcW w:w="476" w:type="pct"/>
            <w:tcBorders>
              <w:top w:val="nil"/>
              <w:left w:val="nil"/>
              <w:bottom w:val="single" w:sz="4" w:space="0" w:color="auto"/>
              <w:right w:val="single" w:sz="4" w:space="0" w:color="auto"/>
            </w:tcBorders>
            <w:shd w:val="clear" w:color="auto" w:fill="auto"/>
            <w:vAlign w:val="center"/>
            <w:hideMark/>
          </w:tcPr>
          <w:p w14:paraId="548FA97E"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Плата за подключение</w:t>
            </w:r>
          </w:p>
        </w:tc>
        <w:tc>
          <w:tcPr>
            <w:tcW w:w="291" w:type="pct"/>
            <w:tcBorders>
              <w:top w:val="nil"/>
              <w:left w:val="nil"/>
              <w:bottom w:val="single" w:sz="4" w:space="0" w:color="auto"/>
              <w:right w:val="single" w:sz="4" w:space="0" w:color="auto"/>
            </w:tcBorders>
            <w:shd w:val="clear" w:color="auto" w:fill="auto"/>
            <w:vAlign w:val="center"/>
            <w:hideMark/>
          </w:tcPr>
          <w:p w14:paraId="2666220A"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864670</w:t>
            </w:r>
          </w:p>
        </w:tc>
        <w:tc>
          <w:tcPr>
            <w:tcW w:w="212" w:type="pct"/>
            <w:tcBorders>
              <w:top w:val="nil"/>
              <w:left w:val="nil"/>
              <w:bottom w:val="single" w:sz="4" w:space="0" w:color="auto"/>
              <w:right w:val="single" w:sz="4" w:space="0" w:color="auto"/>
            </w:tcBorders>
            <w:shd w:val="clear" w:color="auto" w:fill="auto"/>
            <w:vAlign w:val="center"/>
            <w:hideMark/>
          </w:tcPr>
          <w:p w14:paraId="37349640"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71985</w:t>
            </w:r>
          </w:p>
        </w:tc>
        <w:tc>
          <w:tcPr>
            <w:tcW w:w="212" w:type="pct"/>
            <w:tcBorders>
              <w:top w:val="nil"/>
              <w:left w:val="nil"/>
              <w:bottom w:val="single" w:sz="4" w:space="0" w:color="auto"/>
              <w:right w:val="single" w:sz="4" w:space="0" w:color="auto"/>
            </w:tcBorders>
            <w:shd w:val="clear" w:color="auto" w:fill="auto"/>
            <w:vAlign w:val="center"/>
            <w:hideMark/>
          </w:tcPr>
          <w:p w14:paraId="7774ED10"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75297</w:t>
            </w:r>
          </w:p>
        </w:tc>
        <w:tc>
          <w:tcPr>
            <w:tcW w:w="212" w:type="pct"/>
            <w:tcBorders>
              <w:top w:val="nil"/>
              <w:left w:val="nil"/>
              <w:bottom w:val="single" w:sz="4" w:space="0" w:color="auto"/>
              <w:right w:val="single" w:sz="4" w:space="0" w:color="auto"/>
            </w:tcBorders>
            <w:shd w:val="clear" w:color="auto" w:fill="auto"/>
            <w:vAlign w:val="center"/>
            <w:hideMark/>
          </w:tcPr>
          <w:p w14:paraId="5BB77A85"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77857</w:t>
            </w:r>
          </w:p>
        </w:tc>
        <w:tc>
          <w:tcPr>
            <w:tcW w:w="212" w:type="pct"/>
            <w:tcBorders>
              <w:top w:val="nil"/>
              <w:left w:val="nil"/>
              <w:bottom w:val="single" w:sz="4" w:space="0" w:color="auto"/>
              <w:right w:val="single" w:sz="4" w:space="0" w:color="auto"/>
            </w:tcBorders>
            <w:shd w:val="clear" w:color="auto" w:fill="auto"/>
            <w:vAlign w:val="center"/>
            <w:hideMark/>
          </w:tcPr>
          <w:p w14:paraId="28E415F6"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80971</w:t>
            </w:r>
          </w:p>
        </w:tc>
        <w:tc>
          <w:tcPr>
            <w:tcW w:w="212" w:type="pct"/>
            <w:tcBorders>
              <w:top w:val="nil"/>
              <w:left w:val="nil"/>
              <w:bottom w:val="single" w:sz="4" w:space="0" w:color="auto"/>
              <w:right w:val="single" w:sz="4" w:space="0" w:color="auto"/>
            </w:tcBorders>
            <w:shd w:val="clear" w:color="auto" w:fill="auto"/>
            <w:vAlign w:val="center"/>
            <w:hideMark/>
          </w:tcPr>
          <w:p w14:paraId="512B4972"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84210</w:t>
            </w:r>
          </w:p>
        </w:tc>
        <w:tc>
          <w:tcPr>
            <w:tcW w:w="212" w:type="pct"/>
            <w:tcBorders>
              <w:top w:val="nil"/>
              <w:left w:val="nil"/>
              <w:bottom w:val="single" w:sz="4" w:space="0" w:color="auto"/>
              <w:right w:val="single" w:sz="4" w:space="0" w:color="auto"/>
            </w:tcBorders>
            <w:shd w:val="clear" w:color="auto" w:fill="auto"/>
            <w:vAlign w:val="center"/>
            <w:hideMark/>
          </w:tcPr>
          <w:p w14:paraId="04AD7468"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87578</w:t>
            </w:r>
          </w:p>
        </w:tc>
        <w:tc>
          <w:tcPr>
            <w:tcW w:w="236" w:type="pct"/>
            <w:tcBorders>
              <w:top w:val="nil"/>
              <w:left w:val="nil"/>
              <w:bottom w:val="single" w:sz="4" w:space="0" w:color="auto"/>
              <w:right w:val="single" w:sz="4" w:space="0" w:color="auto"/>
            </w:tcBorders>
            <w:shd w:val="clear" w:color="auto" w:fill="auto"/>
            <w:vAlign w:val="center"/>
            <w:hideMark/>
          </w:tcPr>
          <w:p w14:paraId="0D577308"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91081</w:t>
            </w:r>
          </w:p>
        </w:tc>
        <w:tc>
          <w:tcPr>
            <w:tcW w:w="236" w:type="pct"/>
            <w:tcBorders>
              <w:top w:val="nil"/>
              <w:left w:val="nil"/>
              <w:bottom w:val="single" w:sz="4" w:space="0" w:color="auto"/>
              <w:right w:val="single" w:sz="4" w:space="0" w:color="auto"/>
            </w:tcBorders>
            <w:shd w:val="clear" w:color="auto" w:fill="auto"/>
            <w:vAlign w:val="center"/>
            <w:hideMark/>
          </w:tcPr>
          <w:p w14:paraId="6EE4A4B0"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94724</w:t>
            </w:r>
          </w:p>
        </w:tc>
        <w:tc>
          <w:tcPr>
            <w:tcW w:w="236" w:type="pct"/>
            <w:tcBorders>
              <w:top w:val="nil"/>
              <w:left w:val="nil"/>
              <w:bottom w:val="single" w:sz="4" w:space="0" w:color="auto"/>
              <w:right w:val="single" w:sz="4" w:space="0" w:color="auto"/>
            </w:tcBorders>
            <w:shd w:val="clear" w:color="auto" w:fill="auto"/>
            <w:vAlign w:val="center"/>
            <w:hideMark/>
          </w:tcPr>
          <w:p w14:paraId="548EE946"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98513</w:t>
            </w:r>
          </w:p>
        </w:tc>
        <w:tc>
          <w:tcPr>
            <w:tcW w:w="236" w:type="pct"/>
            <w:tcBorders>
              <w:top w:val="nil"/>
              <w:left w:val="nil"/>
              <w:bottom w:val="single" w:sz="4" w:space="0" w:color="auto"/>
              <w:right w:val="single" w:sz="4" w:space="0" w:color="auto"/>
            </w:tcBorders>
            <w:shd w:val="clear" w:color="auto" w:fill="auto"/>
            <w:vAlign w:val="center"/>
            <w:hideMark/>
          </w:tcPr>
          <w:p w14:paraId="09980DA8"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102454</w:t>
            </w:r>
          </w:p>
        </w:tc>
        <w:tc>
          <w:tcPr>
            <w:tcW w:w="215" w:type="pct"/>
            <w:tcBorders>
              <w:top w:val="nil"/>
              <w:left w:val="nil"/>
              <w:bottom w:val="single" w:sz="4" w:space="0" w:color="auto"/>
              <w:right w:val="single" w:sz="4" w:space="0" w:color="auto"/>
            </w:tcBorders>
            <w:shd w:val="clear" w:color="auto" w:fill="auto"/>
            <w:vAlign w:val="center"/>
            <w:hideMark/>
          </w:tcPr>
          <w:p w14:paraId="295096BD"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 </w:t>
            </w:r>
          </w:p>
        </w:tc>
      </w:tr>
      <w:tr w:rsidR="009B7375" w:rsidRPr="002514AC" w14:paraId="750EBD21" w14:textId="77777777" w:rsidTr="000A56FD">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6942BFFD"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1ТС-2.2</w:t>
            </w:r>
          </w:p>
        </w:tc>
        <w:tc>
          <w:tcPr>
            <w:tcW w:w="271" w:type="pct"/>
            <w:tcBorders>
              <w:top w:val="nil"/>
              <w:left w:val="nil"/>
              <w:bottom w:val="double" w:sz="6" w:space="0" w:color="auto"/>
              <w:right w:val="single" w:sz="4" w:space="0" w:color="auto"/>
            </w:tcBorders>
            <w:shd w:val="clear" w:color="auto" w:fill="auto"/>
            <w:hideMark/>
          </w:tcPr>
          <w:p w14:paraId="40CC33A3"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74E5CF2D" w14:textId="77777777" w:rsidR="009B7375" w:rsidRPr="0074291C" w:rsidRDefault="009B7375" w:rsidP="000A56FD">
            <w:pPr>
              <w:autoSpaceDE/>
              <w:autoSpaceDN/>
              <w:spacing w:line="240" w:lineRule="auto"/>
              <w:ind w:firstLine="0"/>
              <w:jc w:val="left"/>
              <w:rPr>
                <w:color w:val="000000" w:themeColor="text1"/>
                <w:sz w:val="15"/>
              </w:rPr>
            </w:pPr>
            <w:r w:rsidRPr="0074291C">
              <w:rPr>
                <w:color w:val="000000" w:themeColor="text1"/>
                <w:sz w:val="15"/>
              </w:rPr>
              <w:t>СЦТС, Котельная №3 ООО «</w:t>
            </w:r>
            <w:proofErr w:type="spellStart"/>
            <w:r w:rsidRPr="0074291C">
              <w:rPr>
                <w:color w:val="000000" w:themeColor="text1"/>
                <w:sz w:val="15"/>
              </w:rPr>
              <w:t>КомЭнерго</w:t>
            </w:r>
            <w:proofErr w:type="spellEnd"/>
            <w:r w:rsidRPr="0074291C">
              <w:rPr>
                <w:color w:val="000000" w:themeColor="text1"/>
                <w:sz w:val="15"/>
              </w:rPr>
              <w:t>»</w:t>
            </w:r>
          </w:p>
        </w:tc>
        <w:tc>
          <w:tcPr>
            <w:tcW w:w="476" w:type="pct"/>
            <w:tcBorders>
              <w:top w:val="nil"/>
              <w:left w:val="nil"/>
              <w:bottom w:val="double" w:sz="6" w:space="0" w:color="auto"/>
              <w:right w:val="single" w:sz="4" w:space="0" w:color="auto"/>
            </w:tcBorders>
            <w:shd w:val="clear" w:color="auto" w:fill="auto"/>
            <w:vAlign w:val="center"/>
            <w:hideMark/>
          </w:tcPr>
          <w:p w14:paraId="2F49DED2"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Плата за подключение</w:t>
            </w:r>
          </w:p>
        </w:tc>
        <w:tc>
          <w:tcPr>
            <w:tcW w:w="291" w:type="pct"/>
            <w:tcBorders>
              <w:top w:val="nil"/>
              <w:left w:val="nil"/>
              <w:bottom w:val="double" w:sz="6" w:space="0" w:color="auto"/>
              <w:right w:val="single" w:sz="4" w:space="0" w:color="auto"/>
            </w:tcBorders>
            <w:shd w:val="clear" w:color="auto" w:fill="auto"/>
            <w:vAlign w:val="center"/>
            <w:hideMark/>
          </w:tcPr>
          <w:p w14:paraId="3FF5E04D" w14:textId="77777777" w:rsidR="009B7375" w:rsidRPr="0074291C" w:rsidRDefault="009B7375" w:rsidP="000A56FD">
            <w:pPr>
              <w:autoSpaceDE/>
              <w:autoSpaceDN/>
              <w:spacing w:line="240" w:lineRule="auto"/>
              <w:ind w:firstLine="0"/>
              <w:jc w:val="center"/>
              <w:rPr>
                <w:b/>
                <w:color w:val="000000" w:themeColor="text1"/>
                <w:sz w:val="15"/>
              </w:rPr>
            </w:pPr>
            <w:r w:rsidRPr="0074291C">
              <w:rPr>
                <w:b/>
                <w:color w:val="000000" w:themeColor="text1"/>
                <w:sz w:val="15"/>
              </w:rPr>
              <w:t>90133</w:t>
            </w:r>
          </w:p>
        </w:tc>
        <w:tc>
          <w:tcPr>
            <w:tcW w:w="212" w:type="pct"/>
            <w:tcBorders>
              <w:top w:val="nil"/>
              <w:left w:val="nil"/>
              <w:bottom w:val="double" w:sz="6" w:space="0" w:color="auto"/>
              <w:right w:val="single" w:sz="4" w:space="0" w:color="auto"/>
            </w:tcBorders>
            <w:shd w:val="clear" w:color="auto" w:fill="auto"/>
            <w:vAlign w:val="center"/>
            <w:hideMark/>
          </w:tcPr>
          <w:p w14:paraId="56AAC4C9"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8512</w:t>
            </w:r>
          </w:p>
        </w:tc>
        <w:tc>
          <w:tcPr>
            <w:tcW w:w="212" w:type="pct"/>
            <w:tcBorders>
              <w:top w:val="nil"/>
              <w:left w:val="nil"/>
              <w:bottom w:val="double" w:sz="6" w:space="0" w:color="auto"/>
              <w:right w:val="single" w:sz="4" w:space="0" w:color="auto"/>
            </w:tcBorders>
            <w:shd w:val="clear" w:color="auto" w:fill="auto"/>
            <w:vAlign w:val="center"/>
            <w:hideMark/>
          </w:tcPr>
          <w:p w14:paraId="704C328D"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8904</w:t>
            </w:r>
          </w:p>
        </w:tc>
        <w:tc>
          <w:tcPr>
            <w:tcW w:w="212" w:type="pct"/>
            <w:tcBorders>
              <w:top w:val="nil"/>
              <w:left w:val="nil"/>
              <w:bottom w:val="double" w:sz="6" w:space="0" w:color="auto"/>
              <w:right w:val="single" w:sz="4" w:space="0" w:color="auto"/>
            </w:tcBorders>
            <w:shd w:val="clear" w:color="auto" w:fill="auto"/>
            <w:vAlign w:val="center"/>
            <w:hideMark/>
          </w:tcPr>
          <w:p w14:paraId="363C3BC4"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9207</w:t>
            </w:r>
          </w:p>
        </w:tc>
        <w:tc>
          <w:tcPr>
            <w:tcW w:w="212" w:type="pct"/>
            <w:tcBorders>
              <w:top w:val="nil"/>
              <w:left w:val="nil"/>
              <w:bottom w:val="double" w:sz="6" w:space="0" w:color="auto"/>
              <w:right w:val="single" w:sz="4" w:space="0" w:color="auto"/>
            </w:tcBorders>
            <w:shd w:val="clear" w:color="auto" w:fill="auto"/>
            <w:vAlign w:val="center"/>
            <w:hideMark/>
          </w:tcPr>
          <w:p w14:paraId="3FCDA173"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9575</w:t>
            </w:r>
          </w:p>
        </w:tc>
        <w:tc>
          <w:tcPr>
            <w:tcW w:w="212" w:type="pct"/>
            <w:tcBorders>
              <w:top w:val="nil"/>
              <w:left w:val="nil"/>
              <w:bottom w:val="double" w:sz="6" w:space="0" w:color="auto"/>
              <w:right w:val="single" w:sz="4" w:space="0" w:color="auto"/>
            </w:tcBorders>
            <w:shd w:val="clear" w:color="auto" w:fill="auto"/>
            <w:vAlign w:val="center"/>
            <w:hideMark/>
          </w:tcPr>
          <w:p w14:paraId="4EB78B0C"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9958</w:t>
            </w:r>
          </w:p>
        </w:tc>
        <w:tc>
          <w:tcPr>
            <w:tcW w:w="212" w:type="pct"/>
            <w:tcBorders>
              <w:top w:val="nil"/>
              <w:left w:val="nil"/>
              <w:bottom w:val="double" w:sz="6" w:space="0" w:color="auto"/>
              <w:right w:val="single" w:sz="4" w:space="0" w:color="auto"/>
            </w:tcBorders>
            <w:shd w:val="clear" w:color="auto" w:fill="auto"/>
            <w:vAlign w:val="center"/>
            <w:hideMark/>
          </w:tcPr>
          <w:p w14:paraId="725E3621"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10356</w:t>
            </w:r>
          </w:p>
        </w:tc>
        <w:tc>
          <w:tcPr>
            <w:tcW w:w="236" w:type="pct"/>
            <w:tcBorders>
              <w:top w:val="nil"/>
              <w:left w:val="nil"/>
              <w:bottom w:val="double" w:sz="6" w:space="0" w:color="auto"/>
              <w:right w:val="single" w:sz="4" w:space="0" w:color="auto"/>
            </w:tcBorders>
            <w:shd w:val="clear" w:color="auto" w:fill="auto"/>
            <w:vAlign w:val="center"/>
            <w:hideMark/>
          </w:tcPr>
          <w:p w14:paraId="234F89F9"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10771</w:t>
            </w:r>
          </w:p>
        </w:tc>
        <w:tc>
          <w:tcPr>
            <w:tcW w:w="236" w:type="pct"/>
            <w:tcBorders>
              <w:top w:val="nil"/>
              <w:left w:val="nil"/>
              <w:bottom w:val="double" w:sz="6" w:space="0" w:color="auto"/>
              <w:right w:val="single" w:sz="4" w:space="0" w:color="auto"/>
            </w:tcBorders>
            <w:shd w:val="clear" w:color="auto" w:fill="auto"/>
            <w:vAlign w:val="center"/>
            <w:hideMark/>
          </w:tcPr>
          <w:p w14:paraId="3D6CE435"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11201</w:t>
            </w:r>
          </w:p>
        </w:tc>
        <w:tc>
          <w:tcPr>
            <w:tcW w:w="236" w:type="pct"/>
            <w:tcBorders>
              <w:top w:val="nil"/>
              <w:left w:val="nil"/>
              <w:bottom w:val="double" w:sz="6" w:space="0" w:color="auto"/>
              <w:right w:val="single" w:sz="4" w:space="0" w:color="auto"/>
            </w:tcBorders>
            <w:shd w:val="clear" w:color="auto" w:fill="auto"/>
            <w:vAlign w:val="center"/>
            <w:hideMark/>
          </w:tcPr>
          <w:p w14:paraId="157B9B6D"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11649</w:t>
            </w:r>
          </w:p>
        </w:tc>
        <w:tc>
          <w:tcPr>
            <w:tcW w:w="236" w:type="pct"/>
            <w:tcBorders>
              <w:top w:val="nil"/>
              <w:left w:val="nil"/>
              <w:bottom w:val="double" w:sz="6" w:space="0" w:color="auto"/>
              <w:right w:val="single" w:sz="4" w:space="0" w:color="auto"/>
            </w:tcBorders>
            <w:shd w:val="clear" w:color="auto" w:fill="auto"/>
            <w:vAlign w:val="center"/>
            <w:hideMark/>
          </w:tcPr>
          <w:p w14:paraId="420653BA"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07C6EA14" w14:textId="77777777" w:rsidR="009B7375" w:rsidRPr="0074291C" w:rsidRDefault="009B7375" w:rsidP="000A56FD">
            <w:pPr>
              <w:autoSpaceDE/>
              <w:autoSpaceDN/>
              <w:spacing w:line="240" w:lineRule="auto"/>
              <w:ind w:firstLine="0"/>
              <w:jc w:val="center"/>
              <w:rPr>
                <w:color w:val="000000" w:themeColor="text1"/>
                <w:sz w:val="15"/>
              </w:rPr>
            </w:pPr>
            <w:r w:rsidRPr="0074291C">
              <w:rPr>
                <w:color w:val="000000" w:themeColor="text1"/>
                <w:sz w:val="15"/>
              </w:rPr>
              <w:t> </w:t>
            </w:r>
          </w:p>
        </w:tc>
      </w:tr>
      <w:tr w:rsidR="00A32ED5" w:rsidRPr="002514AC" w14:paraId="15138253"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17AA036"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1ТС-3.0</w:t>
            </w:r>
          </w:p>
        </w:tc>
        <w:tc>
          <w:tcPr>
            <w:tcW w:w="271" w:type="pct"/>
            <w:tcBorders>
              <w:top w:val="nil"/>
              <w:left w:val="nil"/>
              <w:bottom w:val="single" w:sz="4" w:space="0" w:color="auto"/>
              <w:right w:val="single" w:sz="4" w:space="0" w:color="auto"/>
            </w:tcBorders>
            <w:shd w:val="clear" w:color="auto" w:fill="auto"/>
            <w:vAlign w:val="center"/>
            <w:hideMark/>
          </w:tcPr>
          <w:p w14:paraId="68610FF5"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АО «РИР»</w:t>
            </w:r>
          </w:p>
        </w:tc>
        <w:tc>
          <w:tcPr>
            <w:tcW w:w="1216" w:type="pct"/>
            <w:tcBorders>
              <w:top w:val="nil"/>
              <w:left w:val="nil"/>
              <w:bottom w:val="single" w:sz="4" w:space="0" w:color="auto"/>
              <w:right w:val="single" w:sz="4" w:space="0" w:color="auto"/>
            </w:tcBorders>
            <w:shd w:val="clear" w:color="auto" w:fill="auto"/>
            <w:vAlign w:val="center"/>
            <w:hideMark/>
          </w:tcPr>
          <w:p w14:paraId="6EAE09C2" w14:textId="77777777" w:rsidR="00A32ED5" w:rsidRPr="0074291C" w:rsidRDefault="00A32ED5" w:rsidP="000A56FD">
            <w:pPr>
              <w:autoSpaceDE/>
              <w:autoSpaceDN/>
              <w:spacing w:line="240" w:lineRule="auto"/>
              <w:ind w:firstLine="0"/>
              <w:jc w:val="left"/>
              <w:rPr>
                <w:b/>
                <w:color w:val="000000" w:themeColor="text1"/>
                <w:sz w:val="15"/>
              </w:rPr>
            </w:pPr>
            <w:r w:rsidRPr="0074291C">
              <w:rPr>
                <w:b/>
                <w:color w:val="000000" w:themeColor="text1"/>
                <w:sz w:val="15"/>
              </w:rPr>
              <w:t xml:space="preserve">Первоочередные мероприятия по реконструкции\строительству\диспетчеризации, в </w:t>
            </w:r>
            <w:proofErr w:type="spellStart"/>
            <w:r w:rsidRPr="0074291C">
              <w:rPr>
                <w:b/>
                <w:color w:val="000000" w:themeColor="text1"/>
                <w:sz w:val="15"/>
              </w:rPr>
              <w:t>т.ч</w:t>
            </w:r>
            <w:proofErr w:type="spellEnd"/>
            <w:r w:rsidRPr="0074291C">
              <w:rPr>
                <w:b/>
                <w:color w:val="000000" w:themeColor="text1"/>
                <w:sz w:val="15"/>
              </w:rPr>
              <w:t>.:</w:t>
            </w:r>
          </w:p>
        </w:tc>
        <w:tc>
          <w:tcPr>
            <w:tcW w:w="476" w:type="pct"/>
            <w:tcBorders>
              <w:top w:val="nil"/>
              <w:left w:val="nil"/>
              <w:bottom w:val="single" w:sz="4" w:space="0" w:color="auto"/>
              <w:right w:val="single" w:sz="4" w:space="0" w:color="auto"/>
            </w:tcBorders>
            <w:shd w:val="clear" w:color="auto" w:fill="auto"/>
            <w:vAlign w:val="center"/>
            <w:hideMark/>
          </w:tcPr>
          <w:p w14:paraId="25B95CED"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532EB6E7" w14:textId="56661159" w:rsidR="00A32ED5" w:rsidRPr="0074291C" w:rsidRDefault="00A32ED5" w:rsidP="000A56FD">
            <w:pPr>
              <w:autoSpaceDE/>
              <w:autoSpaceDN/>
              <w:spacing w:line="240" w:lineRule="auto"/>
              <w:ind w:firstLine="0"/>
              <w:jc w:val="center"/>
              <w:rPr>
                <w:b/>
                <w:color w:val="000000" w:themeColor="text1"/>
                <w:sz w:val="15"/>
              </w:rPr>
            </w:pPr>
            <w:r w:rsidRPr="00752DBD">
              <w:rPr>
                <w:b/>
                <w:color w:val="000000" w:themeColor="text1"/>
                <w:sz w:val="15"/>
                <w:szCs w:val="15"/>
              </w:rPr>
              <w:t>1503040</w:t>
            </w:r>
          </w:p>
        </w:tc>
        <w:tc>
          <w:tcPr>
            <w:tcW w:w="212" w:type="pct"/>
            <w:tcBorders>
              <w:top w:val="nil"/>
              <w:left w:val="nil"/>
              <w:bottom w:val="single" w:sz="4" w:space="0" w:color="auto"/>
              <w:right w:val="single" w:sz="4" w:space="0" w:color="auto"/>
            </w:tcBorders>
            <w:shd w:val="clear" w:color="auto" w:fill="auto"/>
            <w:vAlign w:val="center"/>
            <w:hideMark/>
          </w:tcPr>
          <w:p w14:paraId="422BAEB5" w14:textId="3727C9FE"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0</w:t>
            </w:r>
          </w:p>
        </w:tc>
        <w:tc>
          <w:tcPr>
            <w:tcW w:w="212" w:type="pct"/>
            <w:tcBorders>
              <w:top w:val="nil"/>
              <w:left w:val="nil"/>
              <w:bottom w:val="single" w:sz="4" w:space="0" w:color="auto"/>
              <w:right w:val="single" w:sz="4" w:space="0" w:color="auto"/>
            </w:tcBorders>
            <w:shd w:val="clear" w:color="auto" w:fill="auto"/>
            <w:vAlign w:val="center"/>
          </w:tcPr>
          <w:p w14:paraId="20DA3A16" w14:textId="2EBA6B0C" w:rsidR="00A32ED5" w:rsidRPr="0074291C" w:rsidRDefault="00A32ED5" w:rsidP="000A56FD">
            <w:pPr>
              <w:autoSpaceDE/>
              <w:autoSpaceDN/>
              <w:spacing w:line="240" w:lineRule="auto"/>
              <w:ind w:firstLine="0"/>
              <w:jc w:val="center"/>
              <w:rPr>
                <w:b/>
                <w:color w:val="000000" w:themeColor="text1"/>
                <w:sz w:val="15"/>
              </w:rPr>
            </w:pPr>
            <w:r w:rsidRPr="003E6B97">
              <w:rPr>
                <w:b/>
                <w:color w:val="000000" w:themeColor="text1"/>
                <w:sz w:val="15"/>
              </w:rPr>
              <w:t>36000</w:t>
            </w:r>
          </w:p>
        </w:tc>
        <w:tc>
          <w:tcPr>
            <w:tcW w:w="212" w:type="pct"/>
            <w:tcBorders>
              <w:top w:val="nil"/>
              <w:left w:val="nil"/>
              <w:bottom w:val="single" w:sz="4" w:space="0" w:color="auto"/>
              <w:right w:val="single" w:sz="4" w:space="0" w:color="auto"/>
            </w:tcBorders>
            <w:shd w:val="clear" w:color="auto" w:fill="auto"/>
            <w:vAlign w:val="center"/>
          </w:tcPr>
          <w:p w14:paraId="6EF319C8" w14:textId="3F6E0979"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84002</w:t>
            </w:r>
          </w:p>
        </w:tc>
        <w:tc>
          <w:tcPr>
            <w:tcW w:w="212" w:type="pct"/>
            <w:tcBorders>
              <w:top w:val="nil"/>
              <w:left w:val="nil"/>
              <w:bottom w:val="single" w:sz="4" w:space="0" w:color="auto"/>
              <w:right w:val="single" w:sz="4" w:space="0" w:color="auto"/>
            </w:tcBorders>
            <w:shd w:val="clear" w:color="auto" w:fill="auto"/>
            <w:vAlign w:val="center"/>
          </w:tcPr>
          <w:p w14:paraId="7F310BE8" w14:textId="4C96A7DD"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184390</w:t>
            </w:r>
          </w:p>
        </w:tc>
        <w:tc>
          <w:tcPr>
            <w:tcW w:w="212" w:type="pct"/>
            <w:tcBorders>
              <w:top w:val="nil"/>
              <w:left w:val="nil"/>
              <w:bottom w:val="single" w:sz="4" w:space="0" w:color="auto"/>
              <w:right w:val="single" w:sz="4" w:space="0" w:color="auto"/>
            </w:tcBorders>
            <w:shd w:val="clear" w:color="auto" w:fill="auto"/>
            <w:vAlign w:val="center"/>
          </w:tcPr>
          <w:p w14:paraId="17A2C609" w14:textId="41EF56E2"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196557</w:t>
            </w:r>
          </w:p>
        </w:tc>
        <w:tc>
          <w:tcPr>
            <w:tcW w:w="212" w:type="pct"/>
            <w:tcBorders>
              <w:top w:val="nil"/>
              <w:left w:val="nil"/>
              <w:bottom w:val="single" w:sz="4" w:space="0" w:color="auto"/>
              <w:right w:val="single" w:sz="4" w:space="0" w:color="auto"/>
            </w:tcBorders>
            <w:shd w:val="clear" w:color="auto" w:fill="auto"/>
            <w:vAlign w:val="center"/>
          </w:tcPr>
          <w:p w14:paraId="5A93F965" w14:textId="0C85272C" w:rsidR="00A32ED5" w:rsidRPr="0074291C" w:rsidRDefault="00A32ED5" w:rsidP="000A56FD">
            <w:pPr>
              <w:autoSpaceDE/>
              <w:autoSpaceDN/>
              <w:spacing w:line="240" w:lineRule="auto"/>
              <w:ind w:firstLine="0"/>
              <w:jc w:val="center"/>
              <w:rPr>
                <w:b/>
                <w:color w:val="000000" w:themeColor="text1"/>
                <w:sz w:val="15"/>
              </w:rPr>
            </w:pPr>
            <w:r w:rsidRPr="00C44512">
              <w:rPr>
                <w:b/>
                <w:color w:val="000000" w:themeColor="text1"/>
                <w:sz w:val="15"/>
                <w:szCs w:val="15"/>
              </w:rPr>
              <w:t>189999</w:t>
            </w:r>
          </w:p>
        </w:tc>
        <w:tc>
          <w:tcPr>
            <w:tcW w:w="236" w:type="pct"/>
            <w:tcBorders>
              <w:top w:val="nil"/>
              <w:left w:val="nil"/>
              <w:bottom w:val="single" w:sz="4" w:space="0" w:color="auto"/>
              <w:right w:val="single" w:sz="4" w:space="0" w:color="auto"/>
            </w:tcBorders>
            <w:shd w:val="clear" w:color="auto" w:fill="auto"/>
            <w:vAlign w:val="center"/>
          </w:tcPr>
          <w:p w14:paraId="79D38562" w14:textId="0C4B3F81" w:rsidR="00A32ED5" w:rsidRPr="0074291C" w:rsidRDefault="00A32ED5" w:rsidP="000A56FD">
            <w:pPr>
              <w:autoSpaceDE/>
              <w:autoSpaceDN/>
              <w:spacing w:line="240" w:lineRule="auto"/>
              <w:ind w:firstLine="0"/>
              <w:jc w:val="center"/>
              <w:rPr>
                <w:b/>
                <w:color w:val="000000" w:themeColor="text1"/>
                <w:sz w:val="15"/>
                <w:lang w:val="en-US"/>
              </w:rPr>
            </w:pPr>
            <w:r w:rsidRPr="00C44512">
              <w:rPr>
                <w:b/>
                <w:bCs/>
                <w:color w:val="000000" w:themeColor="text1"/>
                <w:sz w:val="15"/>
                <w:szCs w:val="15"/>
                <w:lang w:val="en-US" w:bidi="ar-SA"/>
              </w:rPr>
              <w:t>1</w:t>
            </w:r>
            <w:r w:rsidRPr="00C44512">
              <w:rPr>
                <w:b/>
                <w:bCs/>
                <w:color w:val="000000" w:themeColor="text1"/>
                <w:sz w:val="15"/>
                <w:szCs w:val="15"/>
                <w:lang w:bidi="ar-SA"/>
              </w:rPr>
              <w:t>91</w:t>
            </w:r>
            <w:r w:rsidRPr="00C44512">
              <w:rPr>
                <w:b/>
                <w:bCs/>
                <w:color w:val="000000" w:themeColor="text1"/>
                <w:sz w:val="15"/>
                <w:szCs w:val="15"/>
                <w:lang w:val="en-US" w:bidi="ar-SA"/>
              </w:rPr>
              <w:t>000</w:t>
            </w:r>
          </w:p>
        </w:tc>
        <w:tc>
          <w:tcPr>
            <w:tcW w:w="236" w:type="pct"/>
            <w:tcBorders>
              <w:top w:val="nil"/>
              <w:left w:val="nil"/>
              <w:bottom w:val="single" w:sz="4" w:space="0" w:color="auto"/>
              <w:right w:val="single" w:sz="4" w:space="0" w:color="auto"/>
            </w:tcBorders>
            <w:shd w:val="clear" w:color="auto" w:fill="auto"/>
            <w:vAlign w:val="center"/>
          </w:tcPr>
          <w:p w14:paraId="42B0FDCF" w14:textId="6DB4EC91" w:rsidR="00A32ED5" w:rsidRPr="0074291C" w:rsidRDefault="00A32ED5" w:rsidP="000A56FD">
            <w:pPr>
              <w:autoSpaceDE/>
              <w:autoSpaceDN/>
              <w:spacing w:line="240" w:lineRule="auto"/>
              <w:ind w:firstLine="0"/>
              <w:jc w:val="center"/>
              <w:rPr>
                <w:b/>
                <w:color w:val="000000" w:themeColor="text1"/>
                <w:sz w:val="15"/>
                <w:lang w:val="en-US"/>
              </w:rPr>
            </w:pPr>
            <w:r w:rsidRPr="00C44512">
              <w:rPr>
                <w:b/>
                <w:bCs/>
                <w:color w:val="000000" w:themeColor="text1"/>
                <w:sz w:val="15"/>
                <w:szCs w:val="15"/>
                <w:lang w:bidi="ar-SA"/>
              </w:rPr>
              <w:t>200</w:t>
            </w:r>
            <w:r w:rsidRPr="00C44512">
              <w:rPr>
                <w:b/>
                <w:bCs/>
                <w:color w:val="000000" w:themeColor="text1"/>
                <w:sz w:val="15"/>
                <w:szCs w:val="15"/>
                <w:lang w:val="en-US" w:bidi="ar-SA"/>
              </w:rPr>
              <w:t>001</w:t>
            </w:r>
          </w:p>
        </w:tc>
        <w:tc>
          <w:tcPr>
            <w:tcW w:w="236" w:type="pct"/>
            <w:tcBorders>
              <w:top w:val="nil"/>
              <w:left w:val="nil"/>
              <w:bottom w:val="single" w:sz="4" w:space="0" w:color="auto"/>
              <w:right w:val="single" w:sz="4" w:space="0" w:color="auto"/>
            </w:tcBorders>
            <w:shd w:val="clear" w:color="auto" w:fill="auto"/>
            <w:vAlign w:val="center"/>
            <w:hideMark/>
          </w:tcPr>
          <w:p w14:paraId="1B05B5C2" w14:textId="656701DE" w:rsidR="00A32ED5" w:rsidRPr="0074291C" w:rsidRDefault="00A32ED5" w:rsidP="000A56FD">
            <w:pPr>
              <w:autoSpaceDE/>
              <w:autoSpaceDN/>
              <w:spacing w:line="240" w:lineRule="auto"/>
              <w:ind w:firstLine="0"/>
              <w:jc w:val="center"/>
              <w:rPr>
                <w:b/>
                <w:color w:val="000000" w:themeColor="text1"/>
                <w:sz w:val="15"/>
                <w:lang w:val="en-US"/>
              </w:rPr>
            </w:pPr>
            <w:r w:rsidRPr="002514AC">
              <w:rPr>
                <w:b/>
                <w:bCs/>
                <w:color w:val="000000" w:themeColor="text1"/>
                <w:sz w:val="15"/>
                <w:szCs w:val="15"/>
                <w:lang w:val="en-US" w:bidi="ar-SA"/>
              </w:rPr>
              <w:t>284884</w:t>
            </w:r>
          </w:p>
        </w:tc>
        <w:tc>
          <w:tcPr>
            <w:tcW w:w="236" w:type="pct"/>
            <w:tcBorders>
              <w:top w:val="nil"/>
              <w:left w:val="nil"/>
              <w:bottom w:val="single" w:sz="4" w:space="0" w:color="auto"/>
              <w:right w:val="single" w:sz="4" w:space="0" w:color="auto"/>
            </w:tcBorders>
            <w:shd w:val="clear" w:color="auto" w:fill="auto"/>
            <w:vAlign w:val="center"/>
            <w:hideMark/>
          </w:tcPr>
          <w:p w14:paraId="451A98DC" w14:textId="3C6CD686" w:rsidR="00A32ED5" w:rsidRPr="0074291C" w:rsidRDefault="00A32ED5" w:rsidP="000A56FD">
            <w:pPr>
              <w:autoSpaceDE/>
              <w:autoSpaceDN/>
              <w:spacing w:line="240" w:lineRule="auto"/>
              <w:ind w:firstLine="0"/>
              <w:jc w:val="center"/>
              <w:rPr>
                <w:b/>
                <w:color w:val="000000" w:themeColor="text1"/>
                <w:sz w:val="15"/>
                <w:lang w:val="en-US"/>
              </w:rPr>
            </w:pPr>
            <w:r w:rsidRPr="002514AC">
              <w:rPr>
                <w:b/>
                <w:color w:val="000000" w:themeColor="text1"/>
                <w:sz w:val="15"/>
                <w:szCs w:val="15"/>
              </w:rPr>
              <w:t>9</w:t>
            </w:r>
            <w:r w:rsidRPr="002514AC">
              <w:rPr>
                <w:b/>
                <w:color w:val="000000" w:themeColor="text1"/>
                <w:sz w:val="15"/>
                <w:szCs w:val="15"/>
                <w:lang w:val="en-US"/>
              </w:rPr>
              <w:t>6967</w:t>
            </w:r>
          </w:p>
        </w:tc>
        <w:tc>
          <w:tcPr>
            <w:tcW w:w="215" w:type="pct"/>
            <w:tcBorders>
              <w:top w:val="nil"/>
              <w:left w:val="nil"/>
              <w:bottom w:val="single" w:sz="4" w:space="0" w:color="auto"/>
              <w:right w:val="single" w:sz="4" w:space="0" w:color="auto"/>
            </w:tcBorders>
            <w:shd w:val="clear" w:color="auto" w:fill="auto"/>
            <w:vAlign w:val="center"/>
            <w:hideMark/>
          </w:tcPr>
          <w:p w14:paraId="28671168" w14:textId="4B3CC5C3"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39240</w:t>
            </w:r>
          </w:p>
        </w:tc>
      </w:tr>
      <w:tr w:rsidR="00A32ED5" w:rsidRPr="002514AC" w14:paraId="2374ADF0"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87B5ED4"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1ТС-3.1</w:t>
            </w:r>
          </w:p>
        </w:tc>
        <w:tc>
          <w:tcPr>
            <w:tcW w:w="271" w:type="pct"/>
            <w:tcBorders>
              <w:top w:val="nil"/>
              <w:left w:val="nil"/>
              <w:bottom w:val="single" w:sz="4" w:space="0" w:color="auto"/>
              <w:right w:val="single" w:sz="4" w:space="0" w:color="auto"/>
            </w:tcBorders>
            <w:shd w:val="clear" w:color="auto" w:fill="auto"/>
            <w:vAlign w:val="center"/>
            <w:hideMark/>
          </w:tcPr>
          <w:p w14:paraId="1FF1B918"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7568B8A" w14:textId="0D9F79F9" w:rsidR="00A32ED5" w:rsidRPr="0074291C" w:rsidRDefault="00A32ED5" w:rsidP="000A56FD">
            <w:pPr>
              <w:autoSpaceDE/>
              <w:autoSpaceDN/>
              <w:spacing w:line="240" w:lineRule="auto"/>
              <w:ind w:firstLine="0"/>
              <w:jc w:val="left"/>
              <w:rPr>
                <w:b/>
                <w:color w:val="000000" w:themeColor="text1"/>
                <w:sz w:val="15"/>
              </w:rPr>
            </w:pPr>
            <w:r w:rsidRPr="0074291C">
              <w:rPr>
                <w:b/>
                <w:color w:val="000000" w:themeColor="text1"/>
                <w:sz w:val="15"/>
              </w:rPr>
              <w:t>Строительство</w:t>
            </w:r>
            <w:r w:rsidR="00A73DA0">
              <w:rPr>
                <w:b/>
                <w:color w:val="000000" w:themeColor="text1"/>
                <w:sz w:val="15"/>
              </w:rPr>
              <w:t xml:space="preserve"> </w:t>
            </w:r>
            <w:r w:rsidRPr="0074291C">
              <w:rPr>
                <w:b/>
                <w:color w:val="000000" w:themeColor="text1"/>
                <w:sz w:val="15"/>
              </w:rPr>
              <w:t xml:space="preserve"> объектов недвижимого имущества тепловых сетей для повышения надежности и резервирования систем теплоснабжения</w:t>
            </w:r>
          </w:p>
        </w:tc>
        <w:tc>
          <w:tcPr>
            <w:tcW w:w="476" w:type="pct"/>
            <w:tcBorders>
              <w:top w:val="nil"/>
              <w:left w:val="nil"/>
              <w:bottom w:val="single" w:sz="4" w:space="0" w:color="auto"/>
              <w:right w:val="single" w:sz="4" w:space="0" w:color="auto"/>
            </w:tcBorders>
            <w:shd w:val="clear" w:color="auto" w:fill="auto"/>
            <w:vAlign w:val="center"/>
            <w:hideMark/>
          </w:tcPr>
          <w:p w14:paraId="6E33DAFD"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664FC0B" w14:textId="217450B5" w:rsidR="00A32ED5" w:rsidRPr="0074291C" w:rsidRDefault="00A32ED5" w:rsidP="000A56FD">
            <w:pPr>
              <w:autoSpaceDE/>
              <w:autoSpaceDN/>
              <w:spacing w:line="240" w:lineRule="auto"/>
              <w:ind w:firstLine="0"/>
              <w:jc w:val="center"/>
              <w:rPr>
                <w:b/>
                <w:color w:val="000000" w:themeColor="text1"/>
                <w:sz w:val="15"/>
              </w:rPr>
            </w:pPr>
            <w:r w:rsidRPr="00524CA0">
              <w:rPr>
                <w:b/>
                <w:bCs/>
                <w:color w:val="000000" w:themeColor="text1"/>
                <w:sz w:val="15"/>
                <w:szCs w:val="15"/>
                <w:lang w:bidi="ar-SA"/>
              </w:rPr>
              <w:t>333</w:t>
            </w:r>
            <w:r>
              <w:rPr>
                <w:b/>
                <w:bCs/>
                <w:color w:val="000000" w:themeColor="text1"/>
                <w:sz w:val="15"/>
                <w:szCs w:val="15"/>
                <w:lang w:bidi="ar-SA"/>
              </w:rPr>
              <w:t>2</w:t>
            </w:r>
            <w:r w:rsidRPr="00524CA0">
              <w:rPr>
                <w:b/>
                <w:bCs/>
                <w:color w:val="000000" w:themeColor="text1"/>
                <w:sz w:val="15"/>
                <w:szCs w:val="15"/>
                <w:lang w:bidi="ar-SA"/>
              </w:rPr>
              <w:t>67</w:t>
            </w:r>
          </w:p>
        </w:tc>
        <w:tc>
          <w:tcPr>
            <w:tcW w:w="212" w:type="pct"/>
            <w:tcBorders>
              <w:top w:val="nil"/>
              <w:left w:val="nil"/>
              <w:bottom w:val="single" w:sz="4" w:space="0" w:color="auto"/>
              <w:right w:val="single" w:sz="4" w:space="0" w:color="auto"/>
            </w:tcBorders>
            <w:shd w:val="clear" w:color="auto" w:fill="auto"/>
            <w:vAlign w:val="center"/>
            <w:hideMark/>
          </w:tcPr>
          <w:p w14:paraId="7B260DA1" w14:textId="36E5CD3A" w:rsidR="00A32ED5" w:rsidRPr="0074291C" w:rsidRDefault="00A32ED5" w:rsidP="000A56FD">
            <w:pPr>
              <w:autoSpaceDE/>
              <w:autoSpaceDN/>
              <w:spacing w:line="240" w:lineRule="auto"/>
              <w:ind w:firstLine="0"/>
              <w:jc w:val="center"/>
              <w:rPr>
                <w:b/>
                <w:color w:val="000000" w:themeColor="text1"/>
                <w:sz w:val="15"/>
              </w:rPr>
            </w:pPr>
            <w:r w:rsidRPr="003E6B97">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DE5DF4F" w14:textId="5646815B"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274</w:t>
            </w:r>
          </w:p>
        </w:tc>
        <w:tc>
          <w:tcPr>
            <w:tcW w:w="212" w:type="pct"/>
            <w:tcBorders>
              <w:top w:val="nil"/>
              <w:left w:val="nil"/>
              <w:bottom w:val="single" w:sz="4" w:space="0" w:color="auto"/>
              <w:right w:val="single" w:sz="4" w:space="0" w:color="auto"/>
            </w:tcBorders>
            <w:shd w:val="clear" w:color="auto" w:fill="auto"/>
            <w:vAlign w:val="center"/>
            <w:hideMark/>
          </w:tcPr>
          <w:p w14:paraId="76B4C36C" w14:textId="6D21CEF7"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16533</w:t>
            </w:r>
          </w:p>
        </w:tc>
        <w:tc>
          <w:tcPr>
            <w:tcW w:w="212" w:type="pct"/>
            <w:tcBorders>
              <w:top w:val="nil"/>
              <w:left w:val="nil"/>
              <w:bottom w:val="single" w:sz="4" w:space="0" w:color="auto"/>
              <w:right w:val="single" w:sz="4" w:space="0" w:color="auto"/>
            </w:tcBorders>
            <w:shd w:val="clear" w:color="auto" w:fill="auto"/>
            <w:vAlign w:val="center"/>
            <w:hideMark/>
          </w:tcPr>
          <w:p w14:paraId="0FB9EB77" w14:textId="3B7AA518"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2</w:t>
            </w:r>
            <w:r w:rsidRPr="003E6B97">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6A8AF6FD" w14:textId="3B0A57C9" w:rsidR="00A32ED5" w:rsidRPr="0074291C" w:rsidRDefault="00A32ED5" w:rsidP="000A56FD">
            <w:pPr>
              <w:autoSpaceDE/>
              <w:autoSpaceDN/>
              <w:spacing w:line="240" w:lineRule="auto"/>
              <w:ind w:firstLine="0"/>
              <w:jc w:val="center"/>
              <w:rPr>
                <w:b/>
                <w:color w:val="000000" w:themeColor="text1"/>
                <w:sz w:val="15"/>
              </w:rPr>
            </w:pPr>
            <w:r w:rsidRPr="003E6B97">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7032420A" w14:textId="16D69237" w:rsidR="00A32ED5" w:rsidRPr="0074291C" w:rsidRDefault="00A32ED5" w:rsidP="000A56FD">
            <w:pPr>
              <w:autoSpaceDE/>
              <w:autoSpaceDN/>
              <w:spacing w:line="240" w:lineRule="auto"/>
              <w:ind w:firstLine="0"/>
              <w:jc w:val="center"/>
              <w:rPr>
                <w:b/>
                <w:color w:val="000000" w:themeColor="text1"/>
                <w:sz w:val="15"/>
              </w:rPr>
            </w:pPr>
            <w:r>
              <w:rPr>
                <w:b/>
                <w:color w:val="000000" w:themeColor="text1"/>
                <w:sz w:val="15"/>
              </w:rPr>
              <w:t>70000</w:t>
            </w:r>
          </w:p>
        </w:tc>
        <w:tc>
          <w:tcPr>
            <w:tcW w:w="236" w:type="pct"/>
            <w:tcBorders>
              <w:top w:val="nil"/>
              <w:left w:val="nil"/>
              <w:bottom w:val="single" w:sz="4" w:space="0" w:color="auto"/>
              <w:right w:val="single" w:sz="4" w:space="0" w:color="auto"/>
            </w:tcBorders>
            <w:shd w:val="clear" w:color="auto" w:fill="auto"/>
            <w:vAlign w:val="center"/>
            <w:hideMark/>
          </w:tcPr>
          <w:p w14:paraId="531C7CAE" w14:textId="528EF703" w:rsidR="00A32ED5" w:rsidRPr="0074291C" w:rsidRDefault="00A32ED5" w:rsidP="000A56FD">
            <w:pPr>
              <w:autoSpaceDE/>
              <w:autoSpaceDN/>
              <w:spacing w:line="240" w:lineRule="auto"/>
              <w:ind w:firstLine="0"/>
              <w:jc w:val="center"/>
              <w:rPr>
                <w:b/>
                <w:color w:val="000000" w:themeColor="text1"/>
                <w:sz w:val="15"/>
              </w:rPr>
            </w:pPr>
            <w:r>
              <w:rPr>
                <w:b/>
                <w:color w:val="000000" w:themeColor="text1"/>
                <w:sz w:val="15"/>
              </w:rPr>
              <w:t>71000</w:t>
            </w:r>
            <w:r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6E81394" w14:textId="12AE0731" w:rsidR="00A32ED5" w:rsidRPr="0074291C" w:rsidRDefault="00A32ED5" w:rsidP="000A56FD">
            <w:pPr>
              <w:autoSpaceDE/>
              <w:autoSpaceDN/>
              <w:spacing w:line="240" w:lineRule="auto"/>
              <w:ind w:firstLine="0"/>
              <w:jc w:val="center"/>
              <w:rPr>
                <w:b/>
                <w:color w:val="000000" w:themeColor="text1"/>
                <w:sz w:val="15"/>
              </w:rPr>
            </w:pPr>
            <w:r>
              <w:rPr>
                <w:b/>
                <w:color w:val="000000" w:themeColor="text1"/>
                <w:sz w:val="15"/>
              </w:rPr>
              <w:t>71000</w:t>
            </w:r>
            <w:r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043CB9E" w14:textId="4C6DB555"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34819</w:t>
            </w:r>
            <w:r w:rsidRPr="003E6B97">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3E71E61" w14:textId="4B3FA23B"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34819</w:t>
            </w:r>
            <w:r w:rsidRPr="003E6B97">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248528A3" w14:textId="19361DF0" w:rsidR="00A32ED5" w:rsidRPr="0074291C" w:rsidRDefault="00A32ED5" w:rsidP="000A56FD">
            <w:pPr>
              <w:autoSpaceDE/>
              <w:autoSpaceDN/>
              <w:spacing w:line="240" w:lineRule="auto"/>
              <w:ind w:firstLine="0"/>
              <w:jc w:val="center"/>
              <w:rPr>
                <w:b/>
                <w:color w:val="000000" w:themeColor="text1"/>
                <w:sz w:val="15"/>
              </w:rPr>
            </w:pPr>
            <w:r w:rsidRPr="003E6B97">
              <w:rPr>
                <w:b/>
                <w:color w:val="000000" w:themeColor="text1"/>
                <w:sz w:val="15"/>
              </w:rPr>
              <w:t> </w:t>
            </w:r>
            <w:r w:rsidRPr="002514AC">
              <w:rPr>
                <w:b/>
                <w:color w:val="000000" w:themeColor="text1"/>
                <w:sz w:val="15"/>
                <w:szCs w:val="15"/>
                <w:lang w:bidi="ar-SA"/>
              </w:rPr>
              <w:t>34820</w:t>
            </w:r>
          </w:p>
        </w:tc>
      </w:tr>
      <w:tr w:rsidR="00A32ED5" w:rsidRPr="002514AC" w14:paraId="79A6DDB1"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E4196EB"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1ТС-3.1.1</w:t>
            </w:r>
          </w:p>
        </w:tc>
        <w:tc>
          <w:tcPr>
            <w:tcW w:w="271" w:type="pct"/>
            <w:tcBorders>
              <w:top w:val="nil"/>
              <w:left w:val="nil"/>
              <w:bottom w:val="single" w:sz="4" w:space="0" w:color="auto"/>
              <w:right w:val="single" w:sz="4" w:space="0" w:color="auto"/>
            </w:tcBorders>
            <w:shd w:val="clear" w:color="auto" w:fill="auto"/>
          </w:tcPr>
          <w:p w14:paraId="4547A131" w14:textId="77777777" w:rsidR="00A32ED5" w:rsidRPr="0074291C" w:rsidRDefault="00A32ED5" w:rsidP="000A56FD">
            <w:pPr>
              <w:autoSpaceDE/>
              <w:autoSpaceDN/>
              <w:spacing w:line="240" w:lineRule="auto"/>
              <w:ind w:firstLine="0"/>
              <w:jc w:val="center"/>
              <w:rPr>
                <w:i/>
                <w:color w:val="000000" w:themeColor="text1"/>
                <w:sz w:val="15"/>
              </w:rPr>
            </w:pPr>
            <w:r w:rsidRPr="0074291C">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67FFBD40" w14:textId="77777777" w:rsidR="00A32ED5" w:rsidRPr="0074291C" w:rsidRDefault="00A32ED5" w:rsidP="000A56FD">
            <w:pPr>
              <w:autoSpaceDE/>
              <w:autoSpaceDN/>
              <w:spacing w:line="240" w:lineRule="auto"/>
              <w:ind w:firstLine="0"/>
              <w:jc w:val="left"/>
              <w:rPr>
                <w:i/>
                <w:color w:val="000000" w:themeColor="text1"/>
                <w:sz w:val="15"/>
              </w:rPr>
            </w:pPr>
            <w:proofErr w:type="gramStart"/>
            <w:r w:rsidRPr="0074291C">
              <w:rPr>
                <w:i/>
                <w:color w:val="000000" w:themeColor="text1"/>
                <w:sz w:val="15"/>
              </w:rPr>
              <w:t xml:space="preserve">Строительство теплотрассы от ТК-51а переход через проезжую часть ул. Советской в районе д. 36 и 37/30 ТК-51а (+камера (между ТК-94 и ТК-95) Ду-100мм, L=0,12 км (подземная канальная прокладка с теплоизоляцией из ППУ) </w:t>
            </w:r>
            <w:proofErr w:type="gramEnd"/>
          </w:p>
        </w:tc>
        <w:tc>
          <w:tcPr>
            <w:tcW w:w="476" w:type="pct"/>
            <w:tcBorders>
              <w:top w:val="nil"/>
              <w:left w:val="nil"/>
              <w:bottom w:val="single" w:sz="4" w:space="0" w:color="auto"/>
              <w:right w:val="single" w:sz="4" w:space="0" w:color="auto"/>
            </w:tcBorders>
            <w:shd w:val="clear" w:color="auto" w:fill="auto"/>
            <w:vAlign w:val="center"/>
            <w:hideMark/>
          </w:tcPr>
          <w:p w14:paraId="590C2208"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41826852" w14:textId="56005764" w:rsidR="00A32ED5" w:rsidRPr="0074291C"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6749</w:t>
            </w:r>
          </w:p>
        </w:tc>
        <w:tc>
          <w:tcPr>
            <w:tcW w:w="212" w:type="pct"/>
            <w:tcBorders>
              <w:top w:val="nil"/>
              <w:left w:val="nil"/>
              <w:bottom w:val="single" w:sz="4" w:space="0" w:color="auto"/>
              <w:right w:val="single" w:sz="4" w:space="0" w:color="auto"/>
            </w:tcBorders>
            <w:shd w:val="clear" w:color="auto" w:fill="auto"/>
            <w:vAlign w:val="center"/>
            <w:hideMark/>
          </w:tcPr>
          <w:p w14:paraId="42E8DC58"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A59EB8A" w14:textId="66256C4B"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102</w:t>
            </w:r>
          </w:p>
        </w:tc>
        <w:tc>
          <w:tcPr>
            <w:tcW w:w="212" w:type="pct"/>
            <w:tcBorders>
              <w:top w:val="nil"/>
              <w:left w:val="nil"/>
              <w:bottom w:val="single" w:sz="4" w:space="0" w:color="auto"/>
              <w:right w:val="single" w:sz="4" w:space="0" w:color="auto"/>
            </w:tcBorders>
            <w:shd w:val="clear" w:color="auto" w:fill="auto"/>
            <w:vAlign w:val="center"/>
            <w:hideMark/>
          </w:tcPr>
          <w:p w14:paraId="66AE0996" w14:textId="44B878B3"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6647</w:t>
            </w:r>
          </w:p>
        </w:tc>
        <w:tc>
          <w:tcPr>
            <w:tcW w:w="212" w:type="pct"/>
            <w:tcBorders>
              <w:top w:val="nil"/>
              <w:left w:val="nil"/>
              <w:bottom w:val="single" w:sz="4" w:space="0" w:color="auto"/>
              <w:right w:val="single" w:sz="4" w:space="0" w:color="auto"/>
            </w:tcBorders>
            <w:shd w:val="clear" w:color="auto" w:fill="auto"/>
            <w:vAlign w:val="center"/>
            <w:hideMark/>
          </w:tcPr>
          <w:p w14:paraId="3DB2B475"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0BC1B4BD"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213F6E09" w14:textId="77777777" w:rsidR="00A32ED5" w:rsidRPr="0074291C"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196D0BAA"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7653BAC"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1AEF0D4"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F59C976"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7292828A"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r>
      <w:tr w:rsidR="00A32ED5" w:rsidRPr="002514AC" w14:paraId="42BF903E"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193CF5B"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1ТС-3.1.2</w:t>
            </w:r>
          </w:p>
        </w:tc>
        <w:tc>
          <w:tcPr>
            <w:tcW w:w="271" w:type="pct"/>
            <w:tcBorders>
              <w:top w:val="nil"/>
              <w:left w:val="nil"/>
              <w:bottom w:val="single" w:sz="4" w:space="0" w:color="auto"/>
              <w:right w:val="single" w:sz="4" w:space="0" w:color="auto"/>
            </w:tcBorders>
            <w:shd w:val="clear" w:color="auto" w:fill="auto"/>
          </w:tcPr>
          <w:p w14:paraId="6E8699DE" w14:textId="77777777" w:rsidR="00A32ED5" w:rsidRPr="0074291C" w:rsidRDefault="00A32ED5" w:rsidP="000A56FD">
            <w:pPr>
              <w:autoSpaceDE/>
              <w:autoSpaceDN/>
              <w:spacing w:line="240" w:lineRule="auto"/>
              <w:ind w:firstLine="0"/>
              <w:jc w:val="center"/>
              <w:rPr>
                <w:i/>
                <w:color w:val="000000" w:themeColor="text1"/>
                <w:sz w:val="15"/>
              </w:rPr>
            </w:pPr>
            <w:r w:rsidRPr="0074291C">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CC9C240" w14:textId="77777777" w:rsidR="00A32ED5" w:rsidRPr="0074291C" w:rsidRDefault="00A32ED5" w:rsidP="000A56FD">
            <w:pPr>
              <w:autoSpaceDE/>
              <w:autoSpaceDN/>
              <w:spacing w:line="240" w:lineRule="auto"/>
              <w:ind w:firstLine="0"/>
              <w:jc w:val="left"/>
              <w:rPr>
                <w:i/>
                <w:color w:val="000000" w:themeColor="text1"/>
                <w:sz w:val="15"/>
              </w:rPr>
            </w:pPr>
            <w:r w:rsidRPr="0074291C">
              <w:rPr>
                <w:i/>
                <w:color w:val="000000" w:themeColor="text1"/>
                <w:sz w:val="15"/>
              </w:rPr>
              <w:t xml:space="preserve">Строительство теплотрассы от ТК-58а до ТК-24а Ø200 мм, L-0,1 км (подземная канальная прокладка с теплоизоляцией из ППУ) </w:t>
            </w:r>
            <w:proofErr w:type="gramStart"/>
            <w:r w:rsidRPr="0074291C">
              <w:rPr>
                <w:i/>
                <w:color w:val="000000" w:themeColor="text1"/>
                <w:sz w:val="15"/>
              </w:rPr>
              <w:t>-п</w:t>
            </w:r>
            <w:proofErr w:type="gramEnd"/>
            <w:r w:rsidRPr="0074291C">
              <w:rPr>
                <w:i/>
                <w:color w:val="000000" w:themeColor="text1"/>
                <w:sz w:val="15"/>
              </w:rPr>
              <w:t xml:space="preserve">ереход через проезжую часть ул. Республиканской в районе д. 22 </w:t>
            </w:r>
          </w:p>
        </w:tc>
        <w:tc>
          <w:tcPr>
            <w:tcW w:w="476" w:type="pct"/>
            <w:tcBorders>
              <w:top w:val="nil"/>
              <w:left w:val="nil"/>
              <w:bottom w:val="single" w:sz="4" w:space="0" w:color="auto"/>
              <w:right w:val="single" w:sz="4" w:space="0" w:color="auto"/>
            </w:tcBorders>
            <w:shd w:val="clear" w:color="auto" w:fill="auto"/>
            <w:vAlign w:val="center"/>
            <w:hideMark/>
          </w:tcPr>
          <w:p w14:paraId="232DDA9B"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31283F7B" w14:textId="73FB43BD" w:rsidR="00A32ED5" w:rsidRPr="0074291C"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6006</w:t>
            </w:r>
          </w:p>
        </w:tc>
        <w:tc>
          <w:tcPr>
            <w:tcW w:w="212" w:type="pct"/>
            <w:tcBorders>
              <w:top w:val="nil"/>
              <w:left w:val="nil"/>
              <w:bottom w:val="single" w:sz="4" w:space="0" w:color="auto"/>
              <w:right w:val="single" w:sz="4" w:space="0" w:color="auto"/>
            </w:tcBorders>
            <w:shd w:val="clear" w:color="auto" w:fill="auto"/>
            <w:vAlign w:val="center"/>
            <w:hideMark/>
          </w:tcPr>
          <w:p w14:paraId="70181CFC"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681CDE70"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86</w:t>
            </w:r>
          </w:p>
        </w:tc>
        <w:tc>
          <w:tcPr>
            <w:tcW w:w="212" w:type="pct"/>
            <w:tcBorders>
              <w:top w:val="nil"/>
              <w:left w:val="nil"/>
              <w:bottom w:val="single" w:sz="4" w:space="0" w:color="auto"/>
              <w:right w:val="single" w:sz="4" w:space="0" w:color="auto"/>
            </w:tcBorders>
            <w:shd w:val="clear" w:color="auto" w:fill="auto"/>
            <w:vAlign w:val="center"/>
            <w:hideMark/>
          </w:tcPr>
          <w:p w14:paraId="368E684C" w14:textId="0962AC44"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5919</w:t>
            </w:r>
          </w:p>
        </w:tc>
        <w:tc>
          <w:tcPr>
            <w:tcW w:w="212" w:type="pct"/>
            <w:tcBorders>
              <w:top w:val="nil"/>
              <w:left w:val="nil"/>
              <w:bottom w:val="single" w:sz="4" w:space="0" w:color="auto"/>
              <w:right w:val="single" w:sz="4" w:space="0" w:color="auto"/>
            </w:tcBorders>
            <w:shd w:val="clear" w:color="auto" w:fill="auto"/>
            <w:vAlign w:val="center"/>
            <w:hideMark/>
          </w:tcPr>
          <w:p w14:paraId="1043FDE2" w14:textId="297750E5"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w:t>
            </w:r>
          </w:p>
        </w:tc>
        <w:tc>
          <w:tcPr>
            <w:tcW w:w="212" w:type="pct"/>
            <w:tcBorders>
              <w:top w:val="nil"/>
              <w:left w:val="nil"/>
              <w:bottom w:val="single" w:sz="4" w:space="0" w:color="auto"/>
              <w:right w:val="single" w:sz="4" w:space="0" w:color="auto"/>
            </w:tcBorders>
            <w:shd w:val="clear" w:color="auto" w:fill="auto"/>
            <w:vAlign w:val="center"/>
            <w:hideMark/>
          </w:tcPr>
          <w:p w14:paraId="1B6F8B83"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2147F436" w14:textId="77777777" w:rsidR="00A32ED5" w:rsidRPr="0074291C"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60708A5D"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8790E51"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7270EEB"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07430E0"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3483E39B"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r>
      <w:tr w:rsidR="00A32ED5" w:rsidRPr="002514AC" w14:paraId="5E1E6858"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A0D79AF"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1ТС-3.1.3</w:t>
            </w:r>
          </w:p>
        </w:tc>
        <w:tc>
          <w:tcPr>
            <w:tcW w:w="271" w:type="pct"/>
            <w:tcBorders>
              <w:top w:val="nil"/>
              <w:left w:val="nil"/>
              <w:bottom w:val="single" w:sz="4" w:space="0" w:color="auto"/>
              <w:right w:val="single" w:sz="4" w:space="0" w:color="auto"/>
            </w:tcBorders>
            <w:shd w:val="clear" w:color="auto" w:fill="auto"/>
          </w:tcPr>
          <w:p w14:paraId="0201FC47" w14:textId="77777777" w:rsidR="00A32ED5" w:rsidRPr="0074291C" w:rsidRDefault="00A32ED5" w:rsidP="000A56FD">
            <w:pPr>
              <w:autoSpaceDE/>
              <w:autoSpaceDN/>
              <w:spacing w:line="240" w:lineRule="auto"/>
              <w:ind w:firstLine="0"/>
              <w:jc w:val="center"/>
              <w:rPr>
                <w:i/>
                <w:color w:val="000000" w:themeColor="text1"/>
                <w:sz w:val="15"/>
              </w:rPr>
            </w:pPr>
            <w:r w:rsidRPr="0074291C">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2137F122" w14:textId="77777777" w:rsidR="00A32ED5" w:rsidRPr="0074291C" w:rsidRDefault="00A32ED5" w:rsidP="000A56FD">
            <w:pPr>
              <w:autoSpaceDE/>
              <w:autoSpaceDN/>
              <w:spacing w:line="240" w:lineRule="auto"/>
              <w:ind w:firstLine="0"/>
              <w:jc w:val="left"/>
              <w:rPr>
                <w:i/>
                <w:color w:val="000000" w:themeColor="text1"/>
                <w:sz w:val="15"/>
              </w:rPr>
            </w:pPr>
            <w:r w:rsidRPr="0074291C">
              <w:rPr>
                <w:i/>
                <w:color w:val="000000" w:themeColor="text1"/>
                <w:sz w:val="15"/>
              </w:rPr>
              <w:t>Строительство теплотрассы от ТК-509 до ТК-618 Ø100 мм, L-0,1 км (подземная канальная прокладка с теплоизоляцией из ППУ) через внутриквартальные проезды в районе ул. Чепецкая, 3 </w:t>
            </w:r>
          </w:p>
        </w:tc>
        <w:tc>
          <w:tcPr>
            <w:tcW w:w="476" w:type="pct"/>
            <w:tcBorders>
              <w:top w:val="nil"/>
              <w:left w:val="nil"/>
              <w:bottom w:val="single" w:sz="4" w:space="0" w:color="auto"/>
              <w:right w:val="single" w:sz="4" w:space="0" w:color="auto"/>
            </w:tcBorders>
            <w:shd w:val="clear" w:color="auto" w:fill="auto"/>
            <w:vAlign w:val="center"/>
            <w:hideMark/>
          </w:tcPr>
          <w:p w14:paraId="7A2A67D0"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47DD8BD3" w14:textId="616730C3" w:rsidR="00A32ED5" w:rsidRPr="0074291C"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4054</w:t>
            </w:r>
          </w:p>
        </w:tc>
        <w:tc>
          <w:tcPr>
            <w:tcW w:w="212" w:type="pct"/>
            <w:tcBorders>
              <w:top w:val="nil"/>
              <w:left w:val="nil"/>
              <w:bottom w:val="single" w:sz="4" w:space="0" w:color="auto"/>
              <w:right w:val="single" w:sz="4" w:space="0" w:color="auto"/>
            </w:tcBorders>
            <w:shd w:val="clear" w:color="auto" w:fill="auto"/>
            <w:vAlign w:val="center"/>
            <w:hideMark/>
          </w:tcPr>
          <w:p w14:paraId="194A01D6"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7351C99"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86</w:t>
            </w:r>
          </w:p>
        </w:tc>
        <w:tc>
          <w:tcPr>
            <w:tcW w:w="212" w:type="pct"/>
            <w:tcBorders>
              <w:top w:val="nil"/>
              <w:left w:val="nil"/>
              <w:bottom w:val="single" w:sz="4" w:space="0" w:color="auto"/>
              <w:right w:val="single" w:sz="4" w:space="0" w:color="auto"/>
            </w:tcBorders>
            <w:shd w:val="clear" w:color="auto" w:fill="auto"/>
            <w:vAlign w:val="center"/>
            <w:hideMark/>
          </w:tcPr>
          <w:p w14:paraId="5B96F9B7" w14:textId="4EC6A54C"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3967</w:t>
            </w:r>
          </w:p>
        </w:tc>
        <w:tc>
          <w:tcPr>
            <w:tcW w:w="212" w:type="pct"/>
            <w:tcBorders>
              <w:top w:val="nil"/>
              <w:left w:val="nil"/>
              <w:bottom w:val="single" w:sz="4" w:space="0" w:color="auto"/>
              <w:right w:val="single" w:sz="4" w:space="0" w:color="auto"/>
            </w:tcBorders>
            <w:shd w:val="clear" w:color="auto" w:fill="auto"/>
            <w:vAlign w:val="center"/>
            <w:hideMark/>
          </w:tcPr>
          <w:p w14:paraId="49F6BD0B" w14:textId="35C02323"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w:t>
            </w:r>
          </w:p>
        </w:tc>
        <w:tc>
          <w:tcPr>
            <w:tcW w:w="212" w:type="pct"/>
            <w:tcBorders>
              <w:top w:val="nil"/>
              <w:left w:val="nil"/>
              <w:bottom w:val="single" w:sz="4" w:space="0" w:color="auto"/>
              <w:right w:val="single" w:sz="4" w:space="0" w:color="auto"/>
            </w:tcBorders>
            <w:shd w:val="clear" w:color="auto" w:fill="auto"/>
            <w:vAlign w:val="center"/>
            <w:hideMark/>
          </w:tcPr>
          <w:p w14:paraId="19BF277D"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555AADBE" w14:textId="77777777" w:rsidR="00A32ED5" w:rsidRPr="0074291C"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12C828DE"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3D49422"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D439AC5"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59536CF"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1864625E"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r>
      <w:tr w:rsidR="00A32ED5" w:rsidRPr="002514AC" w14:paraId="6C12EA4E" w14:textId="77777777" w:rsidTr="000A56FD">
        <w:trPr>
          <w:trHeight w:val="421"/>
        </w:trPr>
        <w:tc>
          <w:tcPr>
            <w:tcW w:w="315" w:type="pct"/>
            <w:tcBorders>
              <w:top w:val="nil"/>
              <w:left w:val="single" w:sz="4" w:space="0" w:color="auto"/>
              <w:bottom w:val="single" w:sz="4" w:space="0" w:color="auto"/>
              <w:right w:val="single" w:sz="4" w:space="0" w:color="auto"/>
            </w:tcBorders>
            <w:shd w:val="clear" w:color="auto" w:fill="auto"/>
            <w:vAlign w:val="center"/>
          </w:tcPr>
          <w:p w14:paraId="4F95DAA6"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1ТС-3.1.4</w:t>
            </w:r>
          </w:p>
        </w:tc>
        <w:tc>
          <w:tcPr>
            <w:tcW w:w="271" w:type="pct"/>
            <w:tcBorders>
              <w:top w:val="nil"/>
              <w:left w:val="nil"/>
              <w:bottom w:val="single" w:sz="4" w:space="0" w:color="auto"/>
              <w:right w:val="single" w:sz="4" w:space="0" w:color="auto"/>
            </w:tcBorders>
            <w:shd w:val="clear" w:color="auto" w:fill="auto"/>
          </w:tcPr>
          <w:p w14:paraId="42F1F49C" w14:textId="77777777" w:rsidR="00A32ED5" w:rsidRPr="002514AC" w:rsidRDefault="00A32ED5" w:rsidP="000A56FD">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tcPr>
          <w:p w14:paraId="5741EA80" w14:textId="5560E67E" w:rsidR="00A32ED5" w:rsidRPr="002514AC" w:rsidRDefault="00A32ED5" w:rsidP="000A56FD">
            <w:pPr>
              <w:autoSpaceDE/>
              <w:autoSpaceDN/>
              <w:spacing w:line="240" w:lineRule="auto"/>
              <w:ind w:firstLine="0"/>
              <w:jc w:val="left"/>
              <w:rPr>
                <w:i/>
                <w:iCs/>
                <w:color w:val="000000" w:themeColor="text1"/>
                <w:sz w:val="15"/>
                <w:szCs w:val="15"/>
                <w:lang w:eastAsia="ar-SA" w:bidi="ar-SA"/>
              </w:rPr>
            </w:pPr>
            <w:r w:rsidRPr="002514AC">
              <w:rPr>
                <w:i/>
                <w:iCs/>
                <w:color w:val="000000" w:themeColor="text1"/>
                <w:sz w:val="15"/>
                <w:szCs w:val="15"/>
                <w:lang w:eastAsia="ar-SA" w:bidi="ar-SA"/>
              </w:rPr>
              <w:t>Строительство перемычек между магистральными теплотрассами ул.</w:t>
            </w:r>
            <w:r w:rsidR="0049037E">
              <w:rPr>
                <w:i/>
                <w:iCs/>
                <w:color w:val="000000" w:themeColor="text1"/>
                <w:sz w:val="15"/>
                <w:szCs w:val="15"/>
                <w:lang w:eastAsia="ar-SA" w:bidi="ar-SA"/>
              </w:rPr>
              <w:t xml:space="preserve"> </w:t>
            </w:r>
            <w:proofErr w:type="spellStart"/>
            <w:r w:rsidRPr="002514AC">
              <w:rPr>
                <w:i/>
                <w:iCs/>
                <w:color w:val="000000" w:themeColor="text1"/>
                <w:sz w:val="15"/>
                <w:szCs w:val="15"/>
                <w:lang w:eastAsia="ar-SA" w:bidi="ar-SA"/>
              </w:rPr>
              <w:t>К.Маркса</w:t>
            </w:r>
            <w:proofErr w:type="spellEnd"/>
            <w:r w:rsidRPr="002514AC">
              <w:rPr>
                <w:i/>
                <w:iCs/>
                <w:color w:val="000000" w:themeColor="text1"/>
                <w:sz w:val="15"/>
                <w:szCs w:val="15"/>
                <w:lang w:eastAsia="ar-SA" w:bidi="ar-SA"/>
              </w:rPr>
              <w:t xml:space="preserve"> и ул.</w:t>
            </w:r>
            <w:r w:rsidR="0049037E">
              <w:rPr>
                <w:i/>
                <w:iCs/>
                <w:color w:val="000000" w:themeColor="text1"/>
                <w:sz w:val="15"/>
                <w:szCs w:val="15"/>
                <w:lang w:eastAsia="ar-SA" w:bidi="ar-SA"/>
              </w:rPr>
              <w:t xml:space="preserve"> </w:t>
            </w:r>
            <w:r w:rsidRPr="002514AC">
              <w:rPr>
                <w:i/>
                <w:iCs/>
                <w:color w:val="000000" w:themeColor="text1"/>
                <w:sz w:val="15"/>
                <w:szCs w:val="15"/>
                <w:lang w:eastAsia="ar-SA" w:bidi="ar-SA"/>
              </w:rPr>
              <w:t>Буден</w:t>
            </w:r>
            <w:r w:rsidR="0049037E">
              <w:rPr>
                <w:i/>
                <w:iCs/>
                <w:color w:val="000000" w:themeColor="text1"/>
                <w:sz w:val="15"/>
                <w:szCs w:val="15"/>
                <w:lang w:eastAsia="ar-SA" w:bidi="ar-SA"/>
              </w:rPr>
              <w:t>н</w:t>
            </w:r>
            <w:r w:rsidRPr="002514AC">
              <w:rPr>
                <w:i/>
                <w:iCs/>
                <w:color w:val="000000" w:themeColor="text1"/>
                <w:sz w:val="15"/>
                <w:szCs w:val="15"/>
                <w:lang w:eastAsia="ar-SA" w:bidi="ar-SA"/>
              </w:rPr>
              <w:t>ого</w:t>
            </w:r>
          </w:p>
        </w:tc>
        <w:tc>
          <w:tcPr>
            <w:tcW w:w="476" w:type="pct"/>
            <w:tcBorders>
              <w:top w:val="nil"/>
              <w:left w:val="nil"/>
              <w:bottom w:val="single" w:sz="4" w:space="0" w:color="auto"/>
              <w:right w:val="single" w:sz="4" w:space="0" w:color="auto"/>
            </w:tcBorders>
            <w:shd w:val="clear" w:color="auto" w:fill="auto"/>
            <w:vAlign w:val="center"/>
          </w:tcPr>
          <w:p w14:paraId="16CE0493"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7892273B" w14:textId="77777777" w:rsidR="00A32ED5" w:rsidRPr="002514AC" w:rsidRDefault="00A32ED5" w:rsidP="000A56FD">
            <w:pPr>
              <w:autoSpaceDE/>
              <w:autoSpaceDN/>
              <w:spacing w:line="240" w:lineRule="auto"/>
              <w:ind w:firstLine="0"/>
              <w:jc w:val="center"/>
              <w:rPr>
                <w:b/>
                <w:bCs/>
                <w:i/>
                <w:iCs/>
                <w:color w:val="000000" w:themeColor="text1"/>
                <w:sz w:val="15"/>
                <w:szCs w:val="15"/>
                <w:lang w:bidi="ar-SA"/>
              </w:rPr>
            </w:pPr>
            <w:r w:rsidRPr="002514AC">
              <w:rPr>
                <w:b/>
                <w:bCs/>
                <w:i/>
                <w:iCs/>
                <w:color w:val="000000" w:themeColor="text1"/>
                <w:sz w:val="15"/>
                <w:szCs w:val="15"/>
                <w:lang w:bidi="ar-SA"/>
              </w:rPr>
              <w:t>39120</w:t>
            </w:r>
          </w:p>
        </w:tc>
        <w:tc>
          <w:tcPr>
            <w:tcW w:w="212" w:type="pct"/>
            <w:tcBorders>
              <w:top w:val="nil"/>
              <w:left w:val="nil"/>
              <w:bottom w:val="single" w:sz="4" w:space="0" w:color="auto"/>
              <w:right w:val="single" w:sz="4" w:space="0" w:color="auto"/>
            </w:tcBorders>
            <w:shd w:val="clear" w:color="auto" w:fill="auto"/>
            <w:vAlign w:val="center"/>
          </w:tcPr>
          <w:p w14:paraId="19F80C9B"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C0847AF"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4B2F950"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1134BC1"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C4DEED8"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4D0DC76"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BA68EC7"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FC0686B"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4372C216"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13040</w:t>
            </w:r>
          </w:p>
        </w:tc>
        <w:tc>
          <w:tcPr>
            <w:tcW w:w="236" w:type="pct"/>
            <w:tcBorders>
              <w:top w:val="nil"/>
              <w:left w:val="nil"/>
              <w:bottom w:val="single" w:sz="4" w:space="0" w:color="auto"/>
              <w:right w:val="single" w:sz="4" w:space="0" w:color="auto"/>
            </w:tcBorders>
            <w:shd w:val="clear" w:color="auto" w:fill="auto"/>
            <w:vAlign w:val="center"/>
          </w:tcPr>
          <w:p w14:paraId="248CB184"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13040</w:t>
            </w:r>
          </w:p>
        </w:tc>
        <w:tc>
          <w:tcPr>
            <w:tcW w:w="215" w:type="pct"/>
            <w:tcBorders>
              <w:top w:val="nil"/>
              <w:left w:val="nil"/>
              <w:bottom w:val="single" w:sz="4" w:space="0" w:color="auto"/>
              <w:right w:val="single" w:sz="4" w:space="0" w:color="auto"/>
            </w:tcBorders>
            <w:shd w:val="clear" w:color="auto" w:fill="auto"/>
            <w:vAlign w:val="center"/>
          </w:tcPr>
          <w:p w14:paraId="4482E188"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13040</w:t>
            </w:r>
          </w:p>
        </w:tc>
      </w:tr>
      <w:tr w:rsidR="00A32ED5" w:rsidRPr="002514AC" w14:paraId="3441AB44" w14:textId="77777777" w:rsidTr="000A56FD">
        <w:trPr>
          <w:trHeight w:val="683"/>
        </w:trPr>
        <w:tc>
          <w:tcPr>
            <w:tcW w:w="315" w:type="pct"/>
            <w:tcBorders>
              <w:top w:val="nil"/>
              <w:left w:val="single" w:sz="4" w:space="0" w:color="auto"/>
              <w:bottom w:val="single" w:sz="4" w:space="0" w:color="auto"/>
              <w:right w:val="single" w:sz="4" w:space="0" w:color="auto"/>
            </w:tcBorders>
            <w:shd w:val="clear" w:color="auto" w:fill="auto"/>
            <w:vAlign w:val="center"/>
          </w:tcPr>
          <w:p w14:paraId="2CB3B29D"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1ТС-3.1.5</w:t>
            </w:r>
          </w:p>
        </w:tc>
        <w:tc>
          <w:tcPr>
            <w:tcW w:w="271" w:type="pct"/>
            <w:tcBorders>
              <w:top w:val="nil"/>
              <w:left w:val="nil"/>
              <w:bottom w:val="single" w:sz="4" w:space="0" w:color="auto"/>
              <w:right w:val="single" w:sz="4" w:space="0" w:color="auto"/>
            </w:tcBorders>
            <w:shd w:val="clear" w:color="auto" w:fill="auto"/>
          </w:tcPr>
          <w:p w14:paraId="04D809AE" w14:textId="77777777" w:rsidR="00A32ED5" w:rsidRPr="002514AC" w:rsidRDefault="00A32ED5" w:rsidP="000A56FD">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tcPr>
          <w:p w14:paraId="6EF8071D" w14:textId="79DF9966" w:rsidR="00A32ED5" w:rsidRPr="002514AC" w:rsidRDefault="00A32ED5" w:rsidP="000A56FD">
            <w:pPr>
              <w:autoSpaceDE/>
              <w:autoSpaceDN/>
              <w:spacing w:line="240" w:lineRule="auto"/>
              <w:ind w:firstLine="0"/>
              <w:jc w:val="left"/>
              <w:rPr>
                <w:i/>
                <w:iCs/>
                <w:color w:val="000000" w:themeColor="text1"/>
                <w:sz w:val="15"/>
                <w:szCs w:val="15"/>
                <w:lang w:eastAsia="ar-SA" w:bidi="ar-SA"/>
              </w:rPr>
            </w:pPr>
            <w:r w:rsidRPr="002514AC">
              <w:rPr>
                <w:i/>
                <w:iCs/>
                <w:color w:val="000000" w:themeColor="text1"/>
                <w:sz w:val="15"/>
                <w:szCs w:val="15"/>
                <w:lang w:eastAsia="ar-SA" w:bidi="ar-SA"/>
              </w:rPr>
              <w:t>Строительство сетей теплоснабжения в районе Левобережье 2 (ул.</w:t>
            </w:r>
            <w:r w:rsidR="0049037E">
              <w:rPr>
                <w:i/>
                <w:iCs/>
                <w:color w:val="000000" w:themeColor="text1"/>
                <w:sz w:val="15"/>
                <w:szCs w:val="15"/>
                <w:lang w:eastAsia="ar-SA" w:bidi="ar-SA"/>
              </w:rPr>
              <w:t xml:space="preserve"> </w:t>
            </w:r>
            <w:r w:rsidRPr="002514AC">
              <w:rPr>
                <w:i/>
                <w:iCs/>
                <w:color w:val="000000" w:themeColor="text1"/>
                <w:sz w:val="15"/>
                <w:szCs w:val="15"/>
                <w:lang w:eastAsia="ar-SA" w:bidi="ar-SA"/>
              </w:rPr>
              <w:t>Толстого - ул.</w:t>
            </w:r>
            <w:r w:rsidR="0049037E">
              <w:rPr>
                <w:i/>
                <w:iCs/>
                <w:color w:val="000000" w:themeColor="text1"/>
                <w:sz w:val="15"/>
                <w:szCs w:val="15"/>
                <w:lang w:eastAsia="ar-SA" w:bidi="ar-SA"/>
              </w:rPr>
              <w:t xml:space="preserve"> </w:t>
            </w:r>
            <w:r w:rsidRPr="002514AC">
              <w:rPr>
                <w:i/>
                <w:iCs/>
                <w:color w:val="000000" w:themeColor="text1"/>
                <w:sz w:val="15"/>
                <w:szCs w:val="15"/>
                <w:lang w:eastAsia="ar-SA" w:bidi="ar-SA"/>
              </w:rPr>
              <w:t>Пехтина - ул.</w:t>
            </w:r>
            <w:r w:rsidR="0049037E">
              <w:rPr>
                <w:i/>
                <w:iCs/>
                <w:color w:val="000000" w:themeColor="text1"/>
                <w:sz w:val="15"/>
                <w:szCs w:val="15"/>
                <w:lang w:eastAsia="ar-SA" w:bidi="ar-SA"/>
              </w:rPr>
              <w:t xml:space="preserve"> </w:t>
            </w:r>
            <w:r w:rsidRPr="002514AC">
              <w:rPr>
                <w:i/>
                <w:iCs/>
                <w:color w:val="000000" w:themeColor="text1"/>
                <w:sz w:val="15"/>
                <w:szCs w:val="15"/>
                <w:lang w:eastAsia="ar-SA" w:bidi="ar-SA"/>
              </w:rPr>
              <w:t>Сибирская)</w:t>
            </w:r>
          </w:p>
        </w:tc>
        <w:tc>
          <w:tcPr>
            <w:tcW w:w="476" w:type="pct"/>
            <w:tcBorders>
              <w:top w:val="nil"/>
              <w:left w:val="nil"/>
              <w:bottom w:val="single" w:sz="4" w:space="0" w:color="auto"/>
              <w:right w:val="single" w:sz="4" w:space="0" w:color="auto"/>
            </w:tcBorders>
            <w:shd w:val="clear" w:color="auto" w:fill="auto"/>
            <w:vAlign w:val="center"/>
          </w:tcPr>
          <w:p w14:paraId="3C35D880"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78BF6ECD" w14:textId="77777777" w:rsidR="00A32ED5" w:rsidRPr="002514AC" w:rsidRDefault="00A32ED5" w:rsidP="000A56FD">
            <w:pPr>
              <w:autoSpaceDE/>
              <w:autoSpaceDN/>
              <w:spacing w:line="240" w:lineRule="auto"/>
              <w:ind w:firstLine="0"/>
              <w:jc w:val="center"/>
              <w:rPr>
                <w:b/>
                <w:bCs/>
                <w:i/>
                <w:iCs/>
                <w:color w:val="000000" w:themeColor="text1"/>
                <w:sz w:val="15"/>
                <w:szCs w:val="15"/>
                <w:lang w:bidi="ar-SA"/>
              </w:rPr>
            </w:pPr>
            <w:r w:rsidRPr="002514AC">
              <w:rPr>
                <w:b/>
                <w:bCs/>
                <w:i/>
                <w:iCs/>
                <w:color w:val="000000" w:themeColor="text1"/>
                <w:sz w:val="15"/>
                <w:szCs w:val="15"/>
                <w:lang w:bidi="ar-SA"/>
              </w:rPr>
              <w:t>43138</w:t>
            </w:r>
          </w:p>
        </w:tc>
        <w:tc>
          <w:tcPr>
            <w:tcW w:w="212" w:type="pct"/>
            <w:tcBorders>
              <w:top w:val="nil"/>
              <w:left w:val="nil"/>
              <w:bottom w:val="single" w:sz="4" w:space="0" w:color="auto"/>
              <w:right w:val="single" w:sz="4" w:space="0" w:color="auto"/>
            </w:tcBorders>
            <w:shd w:val="clear" w:color="auto" w:fill="auto"/>
            <w:vAlign w:val="center"/>
          </w:tcPr>
          <w:p w14:paraId="630AB98A"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D7CC1C5"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62265DB"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0AA3A62"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6D8E8170"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F089C9A"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586C7D9C"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551BB651"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232E29CE"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14379</w:t>
            </w:r>
          </w:p>
        </w:tc>
        <w:tc>
          <w:tcPr>
            <w:tcW w:w="236" w:type="pct"/>
            <w:tcBorders>
              <w:top w:val="nil"/>
              <w:left w:val="nil"/>
              <w:bottom w:val="single" w:sz="4" w:space="0" w:color="auto"/>
              <w:right w:val="single" w:sz="4" w:space="0" w:color="auto"/>
            </w:tcBorders>
            <w:shd w:val="clear" w:color="auto" w:fill="auto"/>
            <w:vAlign w:val="center"/>
          </w:tcPr>
          <w:p w14:paraId="3D067849"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14379</w:t>
            </w:r>
          </w:p>
        </w:tc>
        <w:tc>
          <w:tcPr>
            <w:tcW w:w="215" w:type="pct"/>
            <w:tcBorders>
              <w:top w:val="nil"/>
              <w:left w:val="nil"/>
              <w:bottom w:val="single" w:sz="4" w:space="0" w:color="auto"/>
              <w:right w:val="single" w:sz="4" w:space="0" w:color="auto"/>
            </w:tcBorders>
            <w:shd w:val="clear" w:color="auto" w:fill="auto"/>
            <w:vAlign w:val="center"/>
          </w:tcPr>
          <w:p w14:paraId="3C41680E"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14380</w:t>
            </w:r>
          </w:p>
        </w:tc>
      </w:tr>
      <w:tr w:rsidR="00A32ED5" w:rsidRPr="002514AC" w14:paraId="21B5A248" w14:textId="77777777" w:rsidTr="000A56FD">
        <w:trPr>
          <w:trHeight w:val="423"/>
        </w:trPr>
        <w:tc>
          <w:tcPr>
            <w:tcW w:w="315" w:type="pct"/>
            <w:tcBorders>
              <w:top w:val="nil"/>
              <w:left w:val="single" w:sz="4" w:space="0" w:color="auto"/>
              <w:bottom w:val="single" w:sz="4" w:space="0" w:color="auto"/>
              <w:right w:val="single" w:sz="4" w:space="0" w:color="auto"/>
            </w:tcBorders>
            <w:shd w:val="clear" w:color="auto" w:fill="auto"/>
            <w:vAlign w:val="center"/>
          </w:tcPr>
          <w:p w14:paraId="565422CC"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1ТС-3.1.6</w:t>
            </w:r>
          </w:p>
        </w:tc>
        <w:tc>
          <w:tcPr>
            <w:tcW w:w="271" w:type="pct"/>
            <w:tcBorders>
              <w:top w:val="nil"/>
              <w:left w:val="nil"/>
              <w:bottom w:val="single" w:sz="4" w:space="0" w:color="auto"/>
              <w:right w:val="single" w:sz="4" w:space="0" w:color="auto"/>
            </w:tcBorders>
            <w:shd w:val="clear" w:color="auto" w:fill="auto"/>
          </w:tcPr>
          <w:p w14:paraId="74C7D6CE" w14:textId="77777777" w:rsidR="00A32ED5" w:rsidRPr="002514AC" w:rsidRDefault="00A32ED5" w:rsidP="000A56FD">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tcPr>
          <w:p w14:paraId="31888FDA" w14:textId="47ED68F0" w:rsidR="00A32ED5" w:rsidRPr="002514AC" w:rsidRDefault="00A32ED5" w:rsidP="000A56FD">
            <w:pPr>
              <w:autoSpaceDE/>
              <w:autoSpaceDN/>
              <w:spacing w:line="240" w:lineRule="auto"/>
              <w:ind w:firstLine="0"/>
              <w:jc w:val="left"/>
              <w:rPr>
                <w:i/>
                <w:iCs/>
                <w:color w:val="000000" w:themeColor="text1"/>
                <w:sz w:val="15"/>
                <w:szCs w:val="15"/>
                <w:lang w:eastAsia="ar-SA" w:bidi="ar-SA"/>
              </w:rPr>
            </w:pPr>
            <w:r w:rsidRPr="002514AC">
              <w:rPr>
                <w:i/>
                <w:iCs/>
                <w:color w:val="000000" w:themeColor="text1"/>
                <w:sz w:val="15"/>
                <w:szCs w:val="15"/>
                <w:lang w:eastAsia="ar-SA" w:bidi="ar-SA"/>
              </w:rPr>
              <w:t>Строительство сетей теплоснабжения в районе Левобережье 2 (ул.</w:t>
            </w:r>
            <w:r w:rsidR="0049037E">
              <w:rPr>
                <w:i/>
                <w:iCs/>
                <w:color w:val="000000" w:themeColor="text1"/>
                <w:sz w:val="15"/>
                <w:szCs w:val="15"/>
                <w:lang w:eastAsia="ar-SA" w:bidi="ar-SA"/>
              </w:rPr>
              <w:t xml:space="preserve"> </w:t>
            </w:r>
            <w:proofErr w:type="spellStart"/>
            <w:r w:rsidRPr="002514AC">
              <w:rPr>
                <w:i/>
                <w:iCs/>
                <w:color w:val="000000" w:themeColor="text1"/>
                <w:sz w:val="15"/>
                <w:szCs w:val="15"/>
                <w:lang w:eastAsia="ar-SA" w:bidi="ar-SA"/>
              </w:rPr>
              <w:t>К.Маркса</w:t>
            </w:r>
            <w:proofErr w:type="spellEnd"/>
            <w:r w:rsidRPr="002514AC">
              <w:rPr>
                <w:i/>
                <w:iCs/>
                <w:color w:val="000000" w:themeColor="text1"/>
                <w:sz w:val="15"/>
                <w:szCs w:val="15"/>
                <w:lang w:eastAsia="ar-SA" w:bidi="ar-SA"/>
              </w:rPr>
              <w:t xml:space="preserve"> - ул.</w:t>
            </w:r>
            <w:r w:rsidR="0049037E">
              <w:rPr>
                <w:i/>
                <w:iCs/>
                <w:color w:val="000000" w:themeColor="text1"/>
                <w:sz w:val="15"/>
                <w:szCs w:val="15"/>
                <w:lang w:eastAsia="ar-SA" w:bidi="ar-SA"/>
              </w:rPr>
              <w:t xml:space="preserve"> </w:t>
            </w:r>
            <w:r w:rsidRPr="002514AC">
              <w:rPr>
                <w:i/>
                <w:iCs/>
                <w:color w:val="000000" w:themeColor="text1"/>
                <w:sz w:val="15"/>
                <w:szCs w:val="15"/>
                <w:lang w:eastAsia="ar-SA" w:bidi="ar-SA"/>
              </w:rPr>
              <w:t>Пехтина)</w:t>
            </w:r>
          </w:p>
        </w:tc>
        <w:tc>
          <w:tcPr>
            <w:tcW w:w="476" w:type="pct"/>
            <w:tcBorders>
              <w:top w:val="nil"/>
              <w:left w:val="nil"/>
              <w:bottom w:val="single" w:sz="4" w:space="0" w:color="auto"/>
              <w:right w:val="single" w:sz="4" w:space="0" w:color="auto"/>
            </w:tcBorders>
            <w:shd w:val="clear" w:color="auto" w:fill="auto"/>
            <w:vAlign w:val="center"/>
          </w:tcPr>
          <w:p w14:paraId="5F037124"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22184ED7" w14:textId="77777777" w:rsidR="00A32ED5" w:rsidRPr="002514AC" w:rsidRDefault="00A32ED5" w:rsidP="000A56FD">
            <w:pPr>
              <w:autoSpaceDE/>
              <w:autoSpaceDN/>
              <w:spacing w:line="240" w:lineRule="auto"/>
              <w:ind w:firstLine="0"/>
              <w:jc w:val="center"/>
              <w:rPr>
                <w:b/>
                <w:bCs/>
                <w:i/>
                <w:iCs/>
                <w:color w:val="000000" w:themeColor="text1"/>
                <w:sz w:val="15"/>
                <w:szCs w:val="15"/>
                <w:lang w:bidi="ar-SA"/>
              </w:rPr>
            </w:pPr>
            <w:r w:rsidRPr="002514AC">
              <w:rPr>
                <w:b/>
                <w:bCs/>
                <w:i/>
                <w:iCs/>
                <w:color w:val="000000" w:themeColor="text1"/>
                <w:sz w:val="15"/>
                <w:szCs w:val="15"/>
                <w:lang w:bidi="ar-SA"/>
              </w:rPr>
              <w:t>22200</w:t>
            </w:r>
          </w:p>
        </w:tc>
        <w:tc>
          <w:tcPr>
            <w:tcW w:w="212" w:type="pct"/>
            <w:tcBorders>
              <w:top w:val="nil"/>
              <w:left w:val="nil"/>
              <w:bottom w:val="single" w:sz="4" w:space="0" w:color="auto"/>
              <w:right w:val="single" w:sz="4" w:space="0" w:color="auto"/>
            </w:tcBorders>
            <w:shd w:val="clear" w:color="auto" w:fill="auto"/>
            <w:vAlign w:val="center"/>
          </w:tcPr>
          <w:p w14:paraId="19956300"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303C920"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347871A"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A16A5F2"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1E902EB"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321A838"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2D3F44B0"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F3ACD54"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3DE414F7"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7400</w:t>
            </w:r>
          </w:p>
        </w:tc>
        <w:tc>
          <w:tcPr>
            <w:tcW w:w="236" w:type="pct"/>
            <w:tcBorders>
              <w:top w:val="nil"/>
              <w:left w:val="nil"/>
              <w:bottom w:val="single" w:sz="4" w:space="0" w:color="auto"/>
              <w:right w:val="single" w:sz="4" w:space="0" w:color="auto"/>
            </w:tcBorders>
            <w:shd w:val="clear" w:color="auto" w:fill="auto"/>
            <w:vAlign w:val="center"/>
          </w:tcPr>
          <w:p w14:paraId="72050E89"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7400</w:t>
            </w:r>
          </w:p>
        </w:tc>
        <w:tc>
          <w:tcPr>
            <w:tcW w:w="215" w:type="pct"/>
            <w:tcBorders>
              <w:top w:val="nil"/>
              <w:left w:val="nil"/>
              <w:bottom w:val="single" w:sz="4" w:space="0" w:color="auto"/>
              <w:right w:val="single" w:sz="4" w:space="0" w:color="auto"/>
            </w:tcBorders>
            <w:shd w:val="clear" w:color="auto" w:fill="auto"/>
            <w:vAlign w:val="center"/>
          </w:tcPr>
          <w:p w14:paraId="470B908F"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7400</w:t>
            </w:r>
          </w:p>
        </w:tc>
      </w:tr>
      <w:tr w:rsidR="00A32ED5" w:rsidRPr="002514AC" w14:paraId="4B5734A7" w14:textId="77777777" w:rsidTr="000A56FD">
        <w:trPr>
          <w:trHeight w:val="423"/>
        </w:trPr>
        <w:tc>
          <w:tcPr>
            <w:tcW w:w="315" w:type="pct"/>
            <w:tcBorders>
              <w:top w:val="nil"/>
              <w:left w:val="single" w:sz="4" w:space="0" w:color="auto"/>
              <w:bottom w:val="single" w:sz="4" w:space="0" w:color="auto"/>
              <w:right w:val="single" w:sz="4" w:space="0" w:color="auto"/>
            </w:tcBorders>
            <w:shd w:val="clear" w:color="auto" w:fill="auto"/>
            <w:vAlign w:val="center"/>
          </w:tcPr>
          <w:p w14:paraId="4DC11D9C" w14:textId="7D04CD1F" w:rsidR="00A32ED5" w:rsidRPr="002514AC" w:rsidRDefault="00A32ED5" w:rsidP="000A56FD">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1ТС-3.1.7</w:t>
            </w:r>
          </w:p>
        </w:tc>
        <w:tc>
          <w:tcPr>
            <w:tcW w:w="271" w:type="pct"/>
            <w:tcBorders>
              <w:top w:val="nil"/>
              <w:left w:val="nil"/>
              <w:bottom w:val="single" w:sz="4" w:space="0" w:color="auto"/>
              <w:right w:val="single" w:sz="4" w:space="0" w:color="auto"/>
            </w:tcBorders>
            <w:shd w:val="clear" w:color="auto" w:fill="auto"/>
          </w:tcPr>
          <w:p w14:paraId="0499DA71" w14:textId="3C3E1A45" w:rsidR="00A32ED5" w:rsidRPr="002514AC" w:rsidRDefault="00A32ED5" w:rsidP="000A56FD">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tcPr>
          <w:p w14:paraId="1D5DE2B1" w14:textId="0F4A8FF9" w:rsidR="00A32ED5" w:rsidRPr="002514AC" w:rsidRDefault="00A73DA0" w:rsidP="000A56FD">
            <w:pPr>
              <w:autoSpaceDE/>
              <w:autoSpaceDN/>
              <w:spacing w:line="240" w:lineRule="auto"/>
              <w:ind w:firstLine="0"/>
              <w:jc w:val="left"/>
              <w:rPr>
                <w:i/>
                <w:iCs/>
                <w:color w:val="000000" w:themeColor="text1"/>
                <w:sz w:val="15"/>
                <w:szCs w:val="15"/>
                <w:lang w:eastAsia="ar-SA" w:bidi="ar-SA"/>
              </w:rPr>
            </w:pPr>
            <w:r>
              <w:rPr>
                <w:i/>
                <w:iCs/>
                <w:color w:val="000000" w:themeColor="text1"/>
                <w:sz w:val="15"/>
                <w:szCs w:val="15"/>
                <w:lang w:eastAsia="ar-SA" w:bidi="ar-SA"/>
              </w:rPr>
              <w:t>Строительство</w:t>
            </w:r>
            <w:r w:rsidR="00A32ED5">
              <w:rPr>
                <w:i/>
                <w:iCs/>
                <w:color w:val="000000" w:themeColor="text1"/>
                <w:sz w:val="15"/>
                <w:szCs w:val="15"/>
                <w:lang w:eastAsia="ar-SA" w:bidi="ar-SA"/>
              </w:rPr>
              <w:t xml:space="preserve"> сети теплоснабжения от Уз 905 </w:t>
            </w:r>
            <w:proofErr w:type="spellStart"/>
            <w:r w:rsidR="00A32ED5">
              <w:rPr>
                <w:i/>
                <w:iCs/>
                <w:color w:val="000000" w:themeColor="text1"/>
                <w:sz w:val="15"/>
                <w:szCs w:val="15"/>
                <w:lang w:eastAsia="ar-SA" w:bidi="ar-SA"/>
              </w:rPr>
              <w:t>Химмашевское</w:t>
            </w:r>
            <w:proofErr w:type="spellEnd"/>
            <w:r w:rsidR="00A32ED5">
              <w:rPr>
                <w:i/>
                <w:iCs/>
                <w:color w:val="000000" w:themeColor="text1"/>
                <w:sz w:val="15"/>
                <w:szCs w:val="15"/>
                <w:lang w:eastAsia="ar-SA" w:bidi="ar-SA"/>
              </w:rPr>
              <w:t xml:space="preserve"> шоссе до Уз 911 ул. </w:t>
            </w:r>
            <w:proofErr w:type="gramStart"/>
            <w:r w:rsidR="00A32ED5">
              <w:rPr>
                <w:i/>
                <w:iCs/>
                <w:color w:val="000000" w:themeColor="text1"/>
                <w:sz w:val="15"/>
                <w:szCs w:val="15"/>
                <w:lang w:eastAsia="ar-SA" w:bidi="ar-SA"/>
              </w:rPr>
              <w:t>Техническая</w:t>
            </w:r>
            <w:proofErr w:type="gramEnd"/>
            <w:r w:rsidR="00A32ED5">
              <w:rPr>
                <w:i/>
                <w:iCs/>
                <w:color w:val="000000" w:themeColor="text1"/>
                <w:sz w:val="15"/>
                <w:szCs w:val="15"/>
                <w:lang w:eastAsia="ar-SA" w:bidi="ar-SA"/>
              </w:rPr>
              <w:t xml:space="preserve"> 2Ду400</w:t>
            </w:r>
          </w:p>
        </w:tc>
        <w:tc>
          <w:tcPr>
            <w:tcW w:w="476" w:type="pct"/>
            <w:tcBorders>
              <w:top w:val="nil"/>
              <w:left w:val="nil"/>
              <w:bottom w:val="single" w:sz="4" w:space="0" w:color="auto"/>
              <w:right w:val="single" w:sz="4" w:space="0" w:color="auto"/>
            </w:tcBorders>
            <w:shd w:val="clear" w:color="auto" w:fill="auto"/>
            <w:vAlign w:val="center"/>
          </w:tcPr>
          <w:p w14:paraId="35CE5846" w14:textId="6D7D094C"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481D4335" w14:textId="70DAAA75" w:rsidR="00A32ED5" w:rsidRPr="002514AC" w:rsidRDefault="00A32ED5" w:rsidP="000A56FD">
            <w:pPr>
              <w:autoSpaceDE/>
              <w:autoSpaceDN/>
              <w:spacing w:line="240" w:lineRule="auto"/>
              <w:ind w:firstLine="0"/>
              <w:jc w:val="center"/>
              <w:rPr>
                <w:b/>
                <w:bCs/>
                <w:i/>
                <w:iCs/>
                <w:color w:val="000000" w:themeColor="text1"/>
                <w:sz w:val="15"/>
                <w:szCs w:val="15"/>
                <w:lang w:bidi="ar-SA"/>
              </w:rPr>
            </w:pPr>
            <w:r>
              <w:rPr>
                <w:b/>
                <w:bCs/>
                <w:i/>
                <w:iCs/>
                <w:color w:val="000000" w:themeColor="text1"/>
                <w:sz w:val="15"/>
                <w:szCs w:val="15"/>
                <w:lang w:bidi="ar-SA"/>
              </w:rPr>
              <w:t>212000</w:t>
            </w:r>
          </w:p>
        </w:tc>
        <w:tc>
          <w:tcPr>
            <w:tcW w:w="212" w:type="pct"/>
            <w:tcBorders>
              <w:top w:val="nil"/>
              <w:left w:val="nil"/>
              <w:bottom w:val="single" w:sz="4" w:space="0" w:color="auto"/>
              <w:right w:val="single" w:sz="4" w:space="0" w:color="auto"/>
            </w:tcBorders>
            <w:shd w:val="clear" w:color="auto" w:fill="auto"/>
            <w:vAlign w:val="center"/>
          </w:tcPr>
          <w:p w14:paraId="25A81090"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B9022A7"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38E3F4E"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231F56A0"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44AEFF3"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9E3FD1E" w14:textId="0FCA4278" w:rsidR="00A32ED5" w:rsidRPr="002514AC" w:rsidRDefault="00A32ED5" w:rsidP="000A56FD">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70000</w:t>
            </w:r>
          </w:p>
        </w:tc>
        <w:tc>
          <w:tcPr>
            <w:tcW w:w="236" w:type="pct"/>
            <w:tcBorders>
              <w:top w:val="nil"/>
              <w:left w:val="nil"/>
              <w:bottom w:val="single" w:sz="4" w:space="0" w:color="auto"/>
              <w:right w:val="single" w:sz="4" w:space="0" w:color="auto"/>
            </w:tcBorders>
            <w:shd w:val="clear" w:color="auto" w:fill="auto"/>
            <w:vAlign w:val="center"/>
          </w:tcPr>
          <w:p w14:paraId="4A723872" w14:textId="5D64A1BA" w:rsidR="00A32ED5" w:rsidRPr="002514AC" w:rsidRDefault="00A32ED5" w:rsidP="000A56FD">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71000</w:t>
            </w:r>
          </w:p>
        </w:tc>
        <w:tc>
          <w:tcPr>
            <w:tcW w:w="236" w:type="pct"/>
            <w:tcBorders>
              <w:top w:val="nil"/>
              <w:left w:val="nil"/>
              <w:bottom w:val="single" w:sz="4" w:space="0" w:color="auto"/>
              <w:right w:val="single" w:sz="4" w:space="0" w:color="auto"/>
            </w:tcBorders>
            <w:shd w:val="clear" w:color="auto" w:fill="auto"/>
            <w:vAlign w:val="center"/>
          </w:tcPr>
          <w:p w14:paraId="1AEC515F" w14:textId="789D35E2" w:rsidR="00A32ED5" w:rsidRPr="002514AC" w:rsidRDefault="00A32ED5" w:rsidP="000A56FD">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71000</w:t>
            </w:r>
          </w:p>
        </w:tc>
        <w:tc>
          <w:tcPr>
            <w:tcW w:w="236" w:type="pct"/>
            <w:tcBorders>
              <w:top w:val="nil"/>
              <w:left w:val="nil"/>
              <w:bottom w:val="single" w:sz="4" w:space="0" w:color="auto"/>
              <w:right w:val="single" w:sz="4" w:space="0" w:color="auto"/>
            </w:tcBorders>
            <w:shd w:val="clear" w:color="auto" w:fill="auto"/>
            <w:vAlign w:val="center"/>
          </w:tcPr>
          <w:p w14:paraId="76FA68D3"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7F945325"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5" w:type="pct"/>
            <w:tcBorders>
              <w:top w:val="nil"/>
              <w:left w:val="nil"/>
              <w:bottom w:val="single" w:sz="4" w:space="0" w:color="auto"/>
              <w:right w:val="single" w:sz="4" w:space="0" w:color="auto"/>
            </w:tcBorders>
            <w:shd w:val="clear" w:color="auto" w:fill="auto"/>
            <w:vAlign w:val="center"/>
          </w:tcPr>
          <w:p w14:paraId="7846B33D"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r>
      <w:tr w:rsidR="00A32ED5" w:rsidRPr="002514AC" w14:paraId="2F5BFF19"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01F5FF3"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1ТС-3.2</w:t>
            </w:r>
          </w:p>
        </w:tc>
        <w:tc>
          <w:tcPr>
            <w:tcW w:w="271" w:type="pct"/>
            <w:tcBorders>
              <w:top w:val="nil"/>
              <w:left w:val="nil"/>
              <w:bottom w:val="single" w:sz="4" w:space="0" w:color="auto"/>
              <w:right w:val="single" w:sz="4" w:space="0" w:color="auto"/>
            </w:tcBorders>
            <w:shd w:val="clear" w:color="auto" w:fill="auto"/>
          </w:tcPr>
          <w:p w14:paraId="5EB0C52B"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xml:space="preserve">АО </w:t>
            </w:r>
            <w:r w:rsidRPr="0074291C">
              <w:rPr>
                <w:b/>
                <w:color w:val="000000" w:themeColor="text1"/>
                <w:sz w:val="15"/>
              </w:rPr>
              <w:lastRenderedPageBreak/>
              <w:t>«РИР»</w:t>
            </w:r>
          </w:p>
        </w:tc>
        <w:tc>
          <w:tcPr>
            <w:tcW w:w="1216" w:type="pct"/>
            <w:tcBorders>
              <w:top w:val="nil"/>
              <w:left w:val="nil"/>
              <w:bottom w:val="single" w:sz="4" w:space="0" w:color="auto"/>
              <w:right w:val="single" w:sz="4" w:space="0" w:color="auto"/>
            </w:tcBorders>
            <w:shd w:val="clear" w:color="auto" w:fill="auto"/>
            <w:vAlign w:val="center"/>
            <w:hideMark/>
          </w:tcPr>
          <w:p w14:paraId="3E88DEEF" w14:textId="77777777" w:rsidR="00A32ED5" w:rsidRPr="0074291C" w:rsidRDefault="00A32ED5" w:rsidP="000A56FD">
            <w:pPr>
              <w:autoSpaceDE/>
              <w:autoSpaceDN/>
              <w:spacing w:line="240" w:lineRule="auto"/>
              <w:ind w:firstLine="0"/>
              <w:jc w:val="left"/>
              <w:rPr>
                <w:b/>
                <w:color w:val="000000" w:themeColor="text1"/>
                <w:sz w:val="15"/>
              </w:rPr>
            </w:pPr>
            <w:r w:rsidRPr="0074291C">
              <w:rPr>
                <w:b/>
                <w:color w:val="000000" w:themeColor="text1"/>
                <w:sz w:val="15"/>
              </w:rPr>
              <w:lastRenderedPageBreak/>
              <w:t xml:space="preserve">Строительство объектов недвижимого имущества </w:t>
            </w:r>
            <w:r w:rsidRPr="0074291C">
              <w:rPr>
                <w:b/>
                <w:color w:val="000000" w:themeColor="text1"/>
                <w:sz w:val="15"/>
              </w:rPr>
              <w:lastRenderedPageBreak/>
              <w:t>тепловых сетей для переключения тепловых нагрузок потребителей от котельной АО «</w:t>
            </w:r>
            <w:proofErr w:type="spellStart"/>
            <w:r w:rsidRPr="0074291C">
              <w:rPr>
                <w:b/>
                <w:color w:val="000000" w:themeColor="text1"/>
                <w:sz w:val="15"/>
              </w:rPr>
              <w:t>Реммаш</w:t>
            </w:r>
            <w:proofErr w:type="spellEnd"/>
            <w:r w:rsidRPr="0074291C">
              <w:rPr>
                <w:b/>
                <w:color w:val="000000" w:themeColor="text1"/>
                <w:sz w:val="15"/>
              </w:rPr>
              <w:t>» и</w:t>
            </w:r>
            <w:r w:rsidRPr="0074291C">
              <w:rPr>
                <w:color w:val="000000" w:themeColor="text1"/>
              </w:rPr>
              <w:t xml:space="preserve"> </w:t>
            </w:r>
            <w:r w:rsidRPr="0074291C">
              <w:rPr>
                <w:b/>
                <w:color w:val="000000" w:themeColor="text1"/>
                <w:sz w:val="15"/>
              </w:rPr>
              <w:t>котельной по ул. Куйбышева, д. 77 на ТЭЦ АО «РИР»</w:t>
            </w:r>
          </w:p>
        </w:tc>
        <w:tc>
          <w:tcPr>
            <w:tcW w:w="476" w:type="pct"/>
            <w:tcBorders>
              <w:top w:val="nil"/>
              <w:left w:val="nil"/>
              <w:bottom w:val="single" w:sz="4" w:space="0" w:color="auto"/>
              <w:right w:val="single" w:sz="4" w:space="0" w:color="auto"/>
            </w:tcBorders>
            <w:shd w:val="clear" w:color="auto" w:fill="auto"/>
            <w:vAlign w:val="center"/>
            <w:hideMark/>
          </w:tcPr>
          <w:p w14:paraId="23DD4846"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lastRenderedPageBreak/>
              <w:t xml:space="preserve">Привлечённые </w:t>
            </w:r>
            <w:r w:rsidRPr="0074291C">
              <w:rPr>
                <w:b/>
                <w:color w:val="000000" w:themeColor="text1"/>
                <w:sz w:val="15"/>
              </w:rPr>
              <w:lastRenderedPageBreak/>
              <w:t>средства</w:t>
            </w:r>
          </w:p>
        </w:tc>
        <w:tc>
          <w:tcPr>
            <w:tcW w:w="291" w:type="pct"/>
            <w:tcBorders>
              <w:top w:val="nil"/>
              <w:left w:val="nil"/>
              <w:bottom w:val="single" w:sz="4" w:space="0" w:color="auto"/>
              <w:right w:val="single" w:sz="4" w:space="0" w:color="auto"/>
            </w:tcBorders>
            <w:shd w:val="clear" w:color="auto" w:fill="auto"/>
            <w:vAlign w:val="center"/>
            <w:hideMark/>
          </w:tcPr>
          <w:p w14:paraId="7B2A69E9" w14:textId="2710B6FB" w:rsidR="00A32ED5" w:rsidRPr="0074291C" w:rsidRDefault="00A32ED5" w:rsidP="000A56FD">
            <w:pPr>
              <w:autoSpaceDE/>
              <w:autoSpaceDN/>
              <w:spacing w:line="240" w:lineRule="auto"/>
              <w:ind w:firstLine="0"/>
              <w:jc w:val="center"/>
              <w:rPr>
                <w:b/>
                <w:color w:val="000000" w:themeColor="text1"/>
                <w:sz w:val="15"/>
              </w:rPr>
            </w:pPr>
            <w:r w:rsidRPr="002514AC">
              <w:rPr>
                <w:b/>
                <w:bCs/>
                <w:color w:val="000000" w:themeColor="text1"/>
                <w:sz w:val="15"/>
                <w:szCs w:val="15"/>
                <w:lang w:bidi="ar-SA"/>
              </w:rPr>
              <w:lastRenderedPageBreak/>
              <w:t>131956</w:t>
            </w:r>
          </w:p>
        </w:tc>
        <w:tc>
          <w:tcPr>
            <w:tcW w:w="212" w:type="pct"/>
            <w:tcBorders>
              <w:top w:val="nil"/>
              <w:left w:val="nil"/>
              <w:bottom w:val="single" w:sz="4" w:space="0" w:color="auto"/>
              <w:right w:val="single" w:sz="4" w:space="0" w:color="auto"/>
            </w:tcBorders>
            <w:shd w:val="clear" w:color="auto" w:fill="auto"/>
            <w:vAlign w:val="center"/>
            <w:hideMark/>
          </w:tcPr>
          <w:p w14:paraId="252E1099"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33F8848"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6526</w:t>
            </w:r>
          </w:p>
        </w:tc>
        <w:tc>
          <w:tcPr>
            <w:tcW w:w="212" w:type="pct"/>
            <w:tcBorders>
              <w:top w:val="nil"/>
              <w:left w:val="nil"/>
              <w:bottom w:val="single" w:sz="4" w:space="0" w:color="auto"/>
              <w:right w:val="single" w:sz="4" w:space="0" w:color="auto"/>
            </w:tcBorders>
            <w:shd w:val="clear" w:color="auto" w:fill="auto"/>
            <w:vAlign w:val="center"/>
            <w:hideMark/>
          </w:tcPr>
          <w:p w14:paraId="675C3607" w14:textId="474876AD"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2504</w:t>
            </w:r>
          </w:p>
        </w:tc>
        <w:tc>
          <w:tcPr>
            <w:tcW w:w="212" w:type="pct"/>
            <w:tcBorders>
              <w:top w:val="nil"/>
              <w:left w:val="nil"/>
              <w:bottom w:val="single" w:sz="4" w:space="0" w:color="auto"/>
              <w:right w:val="single" w:sz="4" w:space="0" w:color="auto"/>
            </w:tcBorders>
            <w:shd w:val="clear" w:color="auto" w:fill="auto"/>
            <w:vAlign w:val="center"/>
            <w:hideMark/>
          </w:tcPr>
          <w:p w14:paraId="57919EC1"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w:t>
            </w:r>
            <w:r w:rsidRPr="002514AC">
              <w:rPr>
                <w:b/>
                <w:color w:val="000000" w:themeColor="text1"/>
                <w:sz w:val="15"/>
                <w:szCs w:val="15"/>
                <w:lang w:bidi="ar-SA"/>
              </w:rPr>
              <w:t>47025</w:t>
            </w:r>
          </w:p>
        </w:tc>
        <w:tc>
          <w:tcPr>
            <w:tcW w:w="212" w:type="pct"/>
            <w:tcBorders>
              <w:top w:val="nil"/>
              <w:left w:val="nil"/>
              <w:bottom w:val="single" w:sz="4" w:space="0" w:color="auto"/>
              <w:right w:val="single" w:sz="4" w:space="0" w:color="auto"/>
            </w:tcBorders>
            <w:shd w:val="clear" w:color="auto" w:fill="auto"/>
            <w:vAlign w:val="center"/>
            <w:hideMark/>
          </w:tcPr>
          <w:p w14:paraId="088447C1" w14:textId="41FDAD3B"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53775</w:t>
            </w:r>
          </w:p>
        </w:tc>
        <w:tc>
          <w:tcPr>
            <w:tcW w:w="212" w:type="pct"/>
            <w:tcBorders>
              <w:top w:val="nil"/>
              <w:left w:val="nil"/>
              <w:bottom w:val="single" w:sz="4" w:space="0" w:color="auto"/>
              <w:right w:val="single" w:sz="4" w:space="0" w:color="auto"/>
            </w:tcBorders>
            <w:shd w:val="clear" w:color="auto" w:fill="auto"/>
            <w:vAlign w:val="center"/>
            <w:hideMark/>
          </w:tcPr>
          <w:p w14:paraId="55C17155" w14:textId="77777777" w:rsidR="00A32ED5" w:rsidRPr="0074291C"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22126</w:t>
            </w:r>
            <w:r w:rsidRPr="0074291C">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925A8E3"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4CCF298"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5837AE0"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00DAC0F"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778E7644" w14:textId="77777777" w:rsidR="00A32ED5" w:rsidRPr="0074291C" w:rsidRDefault="00A32ED5" w:rsidP="000A56FD">
            <w:pPr>
              <w:autoSpaceDE/>
              <w:autoSpaceDN/>
              <w:spacing w:line="240" w:lineRule="auto"/>
              <w:ind w:firstLine="0"/>
              <w:jc w:val="center"/>
              <w:rPr>
                <w:b/>
                <w:color w:val="000000" w:themeColor="text1"/>
                <w:sz w:val="15"/>
              </w:rPr>
            </w:pPr>
            <w:r w:rsidRPr="0074291C">
              <w:rPr>
                <w:b/>
                <w:color w:val="000000" w:themeColor="text1"/>
                <w:sz w:val="15"/>
              </w:rPr>
              <w:t> </w:t>
            </w:r>
          </w:p>
        </w:tc>
      </w:tr>
      <w:tr w:rsidR="00A32ED5" w:rsidRPr="002514AC" w14:paraId="7F722919"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756273D"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lastRenderedPageBreak/>
              <w:t>1ТС-3.2.1</w:t>
            </w:r>
          </w:p>
        </w:tc>
        <w:tc>
          <w:tcPr>
            <w:tcW w:w="271" w:type="pct"/>
            <w:tcBorders>
              <w:top w:val="nil"/>
              <w:left w:val="nil"/>
              <w:bottom w:val="single" w:sz="4" w:space="0" w:color="auto"/>
              <w:right w:val="single" w:sz="4" w:space="0" w:color="auto"/>
            </w:tcBorders>
            <w:shd w:val="clear" w:color="auto" w:fill="auto"/>
          </w:tcPr>
          <w:p w14:paraId="3F2C421A" w14:textId="77777777" w:rsidR="00A32ED5" w:rsidRPr="0074291C" w:rsidRDefault="00A32ED5" w:rsidP="000A56FD">
            <w:pPr>
              <w:autoSpaceDE/>
              <w:autoSpaceDN/>
              <w:spacing w:line="240" w:lineRule="auto"/>
              <w:ind w:firstLine="0"/>
              <w:jc w:val="center"/>
              <w:rPr>
                <w:i/>
                <w:color w:val="000000" w:themeColor="text1"/>
                <w:sz w:val="15"/>
              </w:rPr>
            </w:pPr>
            <w:r w:rsidRPr="0074291C">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FF0AB80" w14:textId="77777777" w:rsidR="00A32ED5" w:rsidRPr="0074291C" w:rsidRDefault="00A32ED5" w:rsidP="000A56FD">
            <w:pPr>
              <w:autoSpaceDE/>
              <w:autoSpaceDN/>
              <w:spacing w:line="240" w:lineRule="auto"/>
              <w:ind w:firstLine="0"/>
              <w:jc w:val="left"/>
              <w:rPr>
                <w:i/>
                <w:color w:val="000000" w:themeColor="text1"/>
                <w:sz w:val="15"/>
              </w:rPr>
            </w:pPr>
            <w:r w:rsidRPr="0074291C">
              <w:rPr>
                <w:i/>
                <w:color w:val="000000" w:themeColor="text1"/>
                <w:sz w:val="15"/>
              </w:rPr>
              <w:t xml:space="preserve">Строительство теплотрассы от ТК-1070 ул. Ф. Васильева д.1 до Уз-1010 ул. Драгунова д.50., L-0,6 км, Ду200 (подземная канальная прокладка с теплоизоляцией из ППУ). </w:t>
            </w:r>
          </w:p>
        </w:tc>
        <w:tc>
          <w:tcPr>
            <w:tcW w:w="476" w:type="pct"/>
            <w:tcBorders>
              <w:top w:val="nil"/>
              <w:left w:val="nil"/>
              <w:bottom w:val="single" w:sz="4" w:space="0" w:color="auto"/>
              <w:right w:val="single" w:sz="4" w:space="0" w:color="auto"/>
            </w:tcBorders>
            <w:shd w:val="clear" w:color="auto" w:fill="auto"/>
            <w:vAlign w:val="center"/>
            <w:hideMark/>
          </w:tcPr>
          <w:p w14:paraId="6EF00EFC"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0A7BD050" w14:textId="3BEB76DE" w:rsidR="00A32ED5" w:rsidRPr="0074291C"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27626</w:t>
            </w:r>
          </w:p>
        </w:tc>
        <w:tc>
          <w:tcPr>
            <w:tcW w:w="212" w:type="pct"/>
            <w:tcBorders>
              <w:top w:val="nil"/>
              <w:left w:val="nil"/>
              <w:bottom w:val="single" w:sz="4" w:space="0" w:color="auto"/>
              <w:right w:val="single" w:sz="4" w:space="0" w:color="auto"/>
            </w:tcBorders>
            <w:shd w:val="clear" w:color="auto" w:fill="auto"/>
            <w:vAlign w:val="center"/>
            <w:hideMark/>
          </w:tcPr>
          <w:p w14:paraId="4AF33CCB"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0700645"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490</w:t>
            </w:r>
          </w:p>
        </w:tc>
        <w:tc>
          <w:tcPr>
            <w:tcW w:w="212" w:type="pct"/>
            <w:tcBorders>
              <w:top w:val="nil"/>
              <w:left w:val="nil"/>
              <w:bottom w:val="single" w:sz="4" w:space="0" w:color="auto"/>
              <w:right w:val="single" w:sz="4" w:space="0" w:color="auto"/>
            </w:tcBorders>
            <w:shd w:val="clear" w:color="auto" w:fill="auto"/>
            <w:vAlign w:val="center"/>
            <w:hideMark/>
          </w:tcPr>
          <w:p w14:paraId="14AD6CB2" w14:textId="533BF299"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1106</w:t>
            </w:r>
          </w:p>
        </w:tc>
        <w:tc>
          <w:tcPr>
            <w:tcW w:w="212" w:type="pct"/>
            <w:tcBorders>
              <w:top w:val="nil"/>
              <w:left w:val="nil"/>
              <w:bottom w:val="single" w:sz="4" w:space="0" w:color="auto"/>
              <w:right w:val="single" w:sz="4" w:space="0" w:color="auto"/>
            </w:tcBorders>
            <w:shd w:val="clear" w:color="auto" w:fill="auto"/>
            <w:vAlign w:val="center"/>
            <w:hideMark/>
          </w:tcPr>
          <w:p w14:paraId="5C2FA43B" w14:textId="77777777"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24616</w:t>
            </w: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ABC54C9" w14:textId="3DD6AA27"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1414</w:t>
            </w:r>
          </w:p>
        </w:tc>
        <w:tc>
          <w:tcPr>
            <w:tcW w:w="212" w:type="pct"/>
            <w:tcBorders>
              <w:top w:val="nil"/>
              <w:left w:val="nil"/>
              <w:bottom w:val="single" w:sz="4" w:space="0" w:color="auto"/>
              <w:right w:val="single" w:sz="4" w:space="0" w:color="auto"/>
            </w:tcBorders>
            <w:shd w:val="clear" w:color="auto" w:fill="auto"/>
            <w:vAlign w:val="center"/>
            <w:hideMark/>
          </w:tcPr>
          <w:p w14:paraId="160D6555"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AF53E34"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D601FF1"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BB62C3A"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6CB9872"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1BA40C22"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r>
      <w:tr w:rsidR="00A32ED5" w:rsidRPr="002514AC" w14:paraId="1697D563"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99F9F7D"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1ТС-3.2.2</w:t>
            </w:r>
          </w:p>
        </w:tc>
        <w:tc>
          <w:tcPr>
            <w:tcW w:w="271" w:type="pct"/>
            <w:tcBorders>
              <w:top w:val="nil"/>
              <w:left w:val="nil"/>
              <w:bottom w:val="single" w:sz="4" w:space="0" w:color="auto"/>
              <w:right w:val="single" w:sz="4" w:space="0" w:color="auto"/>
            </w:tcBorders>
            <w:shd w:val="clear" w:color="auto" w:fill="auto"/>
          </w:tcPr>
          <w:p w14:paraId="5BB65E8B" w14:textId="77777777" w:rsidR="00A32ED5" w:rsidRPr="0074291C" w:rsidRDefault="00A32ED5" w:rsidP="000A56FD">
            <w:pPr>
              <w:autoSpaceDE/>
              <w:autoSpaceDN/>
              <w:spacing w:line="240" w:lineRule="auto"/>
              <w:ind w:firstLine="0"/>
              <w:jc w:val="center"/>
              <w:rPr>
                <w:i/>
                <w:color w:val="000000" w:themeColor="text1"/>
                <w:sz w:val="15"/>
              </w:rPr>
            </w:pPr>
            <w:r w:rsidRPr="0074291C">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7E55D60E" w14:textId="77777777" w:rsidR="00A32ED5" w:rsidRPr="0074291C" w:rsidRDefault="00A32ED5" w:rsidP="000A56FD">
            <w:pPr>
              <w:autoSpaceDE/>
              <w:autoSpaceDN/>
              <w:spacing w:line="240" w:lineRule="auto"/>
              <w:ind w:firstLine="0"/>
              <w:jc w:val="left"/>
              <w:rPr>
                <w:i/>
                <w:color w:val="000000" w:themeColor="text1"/>
                <w:sz w:val="15"/>
              </w:rPr>
            </w:pPr>
            <w:r w:rsidRPr="0074291C">
              <w:rPr>
                <w:i/>
                <w:color w:val="000000" w:themeColor="text1"/>
                <w:sz w:val="15"/>
              </w:rPr>
              <w:t xml:space="preserve">Строительство теплотрассы над железной дорогой </w:t>
            </w:r>
          </w:p>
        </w:tc>
        <w:tc>
          <w:tcPr>
            <w:tcW w:w="476" w:type="pct"/>
            <w:tcBorders>
              <w:top w:val="nil"/>
              <w:left w:val="nil"/>
              <w:bottom w:val="single" w:sz="4" w:space="0" w:color="auto"/>
              <w:right w:val="single" w:sz="4" w:space="0" w:color="auto"/>
            </w:tcBorders>
            <w:shd w:val="clear" w:color="auto" w:fill="auto"/>
            <w:vAlign w:val="center"/>
            <w:hideMark/>
          </w:tcPr>
          <w:p w14:paraId="3E01D5F1"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677945F5" w14:textId="6F4A7A73" w:rsidR="00A32ED5" w:rsidRPr="0074291C"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30260</w:t>
            </w:r>
          </w:p>
        </w:tc>
        <w:tc>
          <w:tcPr>
            <w:tcW w:w="212" w:type="pct"/>
            <w:tcBorders>
              <w:top w:val="nil"/>
              <w:left w:val="nil"/>
              <w:bottom w:val="single" w:sz="4" w:space="0" w:color="auto"/>
              <w:right w:val="single" w:sz="4" w:space="0" w:color="auto"/>
            </w:tcBorders>
            <w:shd w:val="clear" w:color="auto" w:fill="auto"/>
            <w:vAlign w:val="center"/>
            <w:hideMark/>
          </w:tcPr>
          <w:p w14:paraId="327DA5D1"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194F064A"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3000 </w:t>
            </w:r>
          </w:p>
        </w:tc>
        <w:tc>
          <w:tcPr>
            <w:tcW w:w="212" w:type="pct"/>
            <w:tcBorders>
              <w:top w:val="nil"/>
              <w:left w:val="nil"/>
              <w:bottom w:val="single" w:sz="4" w:space="0" w:color="auto"/>
              <w:right w:val="single" w:sz="4" w:space="0" w:color="auto"/>
            </w:tcBorders>
            <w:shd w:val="clear" w:color="auto" w:fill="auto"/>
            <w:vAlign w:val="center"/>
            <w:hideMark/>
          </w:tcPr>
          <w:p w14:paraId="07B103AD" w14:textId="17487747"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1218</w:t>
            </w:r>
          </w:p>
        </w:tc>
        <w:tc>
          <w:tcPr>
            <w:tcW w:w="212" w:type="pct"/>
            <w:tcBorders>
              <w:top w:val="nil"/>
              <w:left w:val="nil"/>
              <w:bottom w:val="single" w:sz="4" w:space="0" w:color="auto"/>
              <w:right w:val="single" w:sz="4" w:space="0" w:color="auto"/>
            </w:tcBorders>
            <w:shd w:val="clear" w:color="auto" w:fill="auto"/>
            <w:vAlign w:val="center"/>
            <w:hideMark/>
          </w:tcPr>
          <w:p w14:paraId="2CE6BF91"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B4FEE9A" w14:textId="5214AF0A"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5976</w:t>
            </w:r>
          </w:p>
        </w:tc>
        <w:tc>
          <w:tcPr>
            <w:tcW w:w="212" w:type="pct"/>
            <w:tcBorders>
              <w:top w:val="nil"/>
              <w:left w:val="nil"/>
              <w:bottom w:val="single" w:sz="4" w:space="0" w:color="auto"/>
              <w:right w:val="single" w:sz="4" w:space="0" w:color="auto"/>
            </w:tcBorders>
            <w:shd w:val="clear" w:color="auto" w:fill="auto"/>
            <w:vAlign w:val="center"/>
            <w:hideMark/>
          </w:tcPr>
          <w:p w14:paraId="34814404" w14:textId="77777777"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20066</w:t>
            </w: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E1B1E86"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16EE90C"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6EF608E"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857F057"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70AC21C1"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r>
      <w:tr w:rsidR="00A32ED5" w:rsidRPr="002514AC" w14:paraId="7ED79A08"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9E1FC92"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1ТС-3.2.3</w:t>
            </w:r>
          </w:p>
        </w:tc>
        <w:tc>
          <w:tcPr>
            <w:tcW w:w="271" w:type="pct"/>
            <w:tcBorders>
              <w:top w:val="nil"/>
              <w:left w:val="nil"/>
              <w:bottom w:val="single" w:sz="4" w:space="0" w:color="auto"/>
              <w:right w:val="single" w:sz="4" w:space="0" w:color="auto"/>
            </w:tcBorders>
            <w:shd w:val="clear" w:color="auto" w:fill="auto"/>
            <w:hideMark/>
          </w:tcPr>
          <w:p w14:paraId="4DA3636D" w14:textId="77777777" w:rsidR="00A32ED5" w:rsidRPr="0074291C" w:rsidRDefault="00A32ED5" w:rsidP="000A56FD">
            <w:pPr>
              <w:autoSpaceDE/>
              <w:autoSpaceDN/>
              <w:spacing w:line="240" w:lineRule="auto"/>
              <w:ind w:firstLine="0"/>
              <w:jc w:val="center"/>
              <w:rPr>
                <w:i/>
                <w:color w:val="000000" w:themeColor="text1"/>
                <w:sz w:val="15"/>
              </w:rPr>
            </w:pPr>
            <w:r w:rsidRPr="0074291C">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02A2624" w14:textId="77777777" w:rsidR="00A32ED5" w:rsidRPr="0074291C" w:rsidRDefault="00A32ED5" w:rsidP="000A56FD">
            <w:pPr>
              <w:autoSpaceDE/>
              <w:autoSpaceDN/>
              <w:spacing w:line="240" w:lineRule="auto"/>
              <w:ind w:firstLine="0"/>
              <w:jc w:val="left"/>
              <w:rPr>
                <w:i/>
                <w:color w:val="000000" w:themeColor="text1"/>
                <w:sz w:val="15"/>
              </w:rPr>
            </w:pPr>
            <w:r w:rsidRPr="0074291C">
              <w:rPr>
                <w:i/>
                <w:color w:val="000000" w:themeColor="text1"/>
                <w:sz w:val="15"/>
              </w:rPr>
              <w:t xml:space="preserve">Строительство теплотрассы от УЗ-805/2 до УЗ-1173а, L=1,5 км, Ду350 (подземная </w:t>
            </w:r>
            <w:proofErr w:type="spellStart"/>
            <w:r w:rsidRPr="0074291C">
              <w:rPr>
                <w:i/>
                <w:color w:val="000000" w:themeColor="text1"/>
                <w:sz w:val="15"/>
              </w:rPr>
              <w:t>бесканальная</w:t>
            </w:r>
            <w:proofErr w:type="spellEnd"/>
            <w:r w:rsidRPr="0074291C">
              <w:rPr>
                <w:i/>
                <w:color w:val="000000" w:themeColor="text1"/>
                <w:sz w:val="15"/>
              </w:rPr>
              <w:t xml:space="preserve"> прокладка с теплоизоляцией из ППУ)  </w:t>
            </w:r>
          </w:p>
        </w:tc>
        <w:tc>
          <w:tcPr>
            <w:tcW w:w="476" w:type="pct"/>
            <w:tcBorders>
              <w:top w:val="nil"/>
              <w:left w:val="nil"/>
              <w:bottom w:val="single" w:sz="4" w:space="0" w:color="auto"/>
              <w:right w:val="single" w:sz="4" w:space="0" w:color="auto"/>
            </w:tcBorders>
            <w:shd w:val="clear" w:color="auto" w:fill="auto"/>
            <w:vAlign w:val="center"/>
            <w:hideMark/>
          </w:tcPr>
          <w:p w14:paraId="3C05E8E1"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49C3C340" w14:textId="7E8C0113" w:rsidR="00A32ED5" w:rsidRPr="0074291C"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74070</w:t>
            </w:r>
          </w:p>
        </w:tc>
        <w:tc>
          <w:tcPr>
            <w:tcW w:w="212" w:type="pct"/>
            <w:tcBorders>
              <w:top w:val="nil"/>
              <w:left w:val="nil"/>
              <w:bottom w:val="single" w:sz="4" w:space="0" w:color="auto"/>
              <w:right w:val="single" w:sz="4" w:space="0" w:color="auto"/>
            </w:tcBorders>
            <w:shd w:val="clear" w:color="auto" w:fill="auto"/>
            <w:vAlign w:val="center"/>
            <w:hideMark/>
          </w:tcPr>
          <w:p w14:paraId="76263AF9"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3B162A9"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3036</w:t>
            </w:r>
          </w:p>
        </w:tc>
        <w:tc>
          <w:tcPr>
            <w:tcW w:w="212" w:type="pct"/>
            <w:tcBorders>
              <w:top w:val="nil"/>
              <w:left w:val="nil"/>
              <w:bottom w:val="single" w:sz="4" w:space="0" w:color="auto"/>
              <w:right w:val="single" w:sz="4" w:space="0" w:color="auto"/>
            </w:tcBorders>
            <w:shd w:val="clear" w:color="auto" w:fill="auto"/>
            <w:vAlign w:val="center"/>
            <w:hideMark/>
          </w:tcPr>
          <w:p w14:paraId="3722BF24" w14:textId="5C122C10"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180</w:t>
            </w:r>
          </w:p>
        </w:tc>
        <w:tc>
          <w:tcPr>
            <w:tcW w:w="212" w:type="pct"/>
            <w:tcBorders>
              <w:top w:val="nil"/>
              <w:left w:val="nil"/>
              <w:bottom w:val="single" w:sz="4" w:space="0" w:color="auto"/>
              <w:right w:val="single" w:sz="4" w:space="0" w:color="auto"/>
            </w:tcBorders>
            <w:shd w:val="clear" w:color="auto" w:fill="auto"/>
            <w:vAlign w:val="center"/>
            <w:hideMark/>
          </w:tcPr>
          <w:p w14:paraId="4B0BA870" w14:textId="77777777"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22409</w:t>
            </w:r>
            <w:r w:rsidRPr="0074291C">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19499ACB" w14:textId="40314CE3" w:rsidR="00A32ED5" w:rsidRPr="0074291C"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46385</w:t>
            </w:r>
          </w:p>
        </w:tc>
        <w:tc>
          <w:tcPr>
            <w:tcW w:w="212" w:type="pct"/>
            <w:tcBorders>
              <w:top w:val="nil"/>
              <w:left w:val="nil"/>
              <w:bottom w:val="single" w:sz="4" w:space="0" w:color="auto"/>
              <w:right w:val="single" w:sz="4" w:space="0" w:color="auto"/>
            </w:tcBorders>
            <w:shd w:val="clear" w:color="auto" w:fill="auto"/>
            <w:vAlign w:val="center"/>
            <w:hideMark/>
          </w:tcPr>
          <w:p w14:paraId="37C429E0"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r w:rsidRPr="002514AC">
              <w:rPr>
                <w:i/>
                <w:iCs/>
                <w:color w:val="000000" w:themeColor="text1"/>
                <w:sz w:val="15"/>
                <w:szCs w:val="15"/>
                <w:lang w:bidi="ar-SA"/>
              </w:rPr>
              <w:t>2060</w:t>
            </w:r>
          </w:p>
        </w:tc>
        <w:tc>
          <w:tcPr>
            <w:tcW w:w="236" w:type="pct"/>
            <w:tcBorders>
              <w:top w:val="nil"/>
              <w:left w:val="nil"/>
              <w:bottom w:val="single" w:sz="4" w:space="0" w:color="auto"/>
              <w:right w:val="single" w:sz="4" w:space="0" w:color="auto"/>
            </w:tcBorders>
            <w:shd w:val="clear" w:color="auto" w:fill="auto"/>
            <w:vAlign w:val="center"/>
            <w:hideMark/>
          </w:tcPr>
          <w:p w14:paraId="7B873ED4"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E823DA9"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5842C93"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AAED560"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103C92C7" w14:textId="77777777" w:rsidR="00A32ED5" w:rsidRPr="0074291C" w:rsidRDefault="00A32ED5" w:rsidP="000A56FD">
            <w:pPr>
              <w:autoSpaceDE/>
              <w:autoSpaceDN/>
              <w:spacing w:line="240" w:lineRule="auto"/>
              <w:ind w:firstLine="0"/>
              <w:jc w:val="center"/>
              <w:rPr>
                <w:i/>
                <w:color w:val="000000" w:themeColor="text1"/>
                <w:sz w:val="15"/>
              </w:rPr>
            </w:pPr>
            <w:r w:rsidRPr="0074291C">
              <w:rPr>
                <w:i/>
                <w:color w:val="000000" w:themeColor="text1"/>
                <w:sz w:val="15"/>
              </w:rPr>
              <w:t> </w:t>
            </w:r>
          </w:p>
        </w:tc>
      </w:tr>
      <w:tr w:rsidR="00A32ED5" w:rsidRPr="002514AC" w14:paraId="73E95A26"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03D1886" w14:textId="77777777" w:rsidR="00A32ED5" w:rsidRPr="000A56FD" w:rsidRDefault="00A32ED5" w:rsidP="000A56FD">
            <w:pPr>
              <w:autoSpaceDE/>
              <w:autoSpaceDN/>
              <w:spacing w:line="240" w:lineRule="auto"/>
              <w:ind w:firstLine="0"/>
              <w:jc w:val="center"/>
              <w:rPr>
                <w:b/>
                <w:color w:val="000000" w:themeColor="text1"/>
                <w:sz w:val="15"/>
              </w:rPr>
            </w:pPr>
            <w:r w:rsidRPr="000A56FD">
              <w:rPr>
                <w:b/>
                <w:color w:val="000000" w:themeColor="text1"/>
                <w:sz w:val="15"/>
              </w:rPr>
              <w:t>1ТС-3.3</w:t>
            </w:r>
          </w:p>
        </w:tc>
        <w:tc>
          <w:tcPr>
            <w:tcW w:w="271" w:type="pct"/>
            <w:tcBorders>
              <w:top w:val="nil"/>
              <w:left w:val="nil"/>
              <w:bottom w:val="single" w:sz="4" w:space="0" w:color="auto"/>
              <w:right w:val="single" w:sz="4" w:space="0" w:color="auto"/>
            </w:tcBorders>
            <w:shd w:val="clear" w:color="auto" w:fill="auto"/>
            <w:hideMark/>
          </w:tcPr>
          <w:p w14:paraId="32E28AA6" w14:textId="77777777" w:rsidR="00A32ED5" w:rsidRPr="000A56FD" w:rsidRDefault="00A32ED5" w:rsidP="000A56FD">
            <w:pPr>
              <w:autoSpaceDE/>
              <w:autoSpaceDN/>
              <w:spacing w:line="240" w:lineRule="auto"/>
              <w:ind w:firstLine="0"/>
              <w:jc w:val="center"/>
              <w:rPr>
                <w:b/>
                <w:color w:val="000000" w:themeColor="text1"/>
                <w:sz w:val="15"/>
              </w:rPr>
            </w:pPr>
            <w:r w:rsidRPr="000A56FD">
              <w:rPr>
                <w:b/>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37EDBE19" w14:textId="77777777" w:rsidR="00A32ED5" w:rsidRPr="000A56FD" w:rsidRDefault="00A32ED5" w:rsidP="000A56FD">
            <w:pPr>
              <w:autoSpaceDE/>
              <w:autoSpaceDN/>
              <w:spacing w:line="240" w:lineRule="auto"/>
              <w:ind w:firstLine="0"/>
              <w:jc w:val="left"/>
              <w:rPr>
                <w:b/>
                <w:i/>
                <w:color w:val="000000" w:themeColor="text1"/>
                <w:sz w:val="15"/>
              </w:rPr>
            </w:pPr>
            <w:proofErr w:type="gramStart"/>
            <w:r w:rsidRPr="000A56FD">
              <w:rPr>
                <w:b/>
                <w:color w:val="000000" w:themeColor="text1"/>
                <w:sz w:val="15"/>
              </w:rPr>
              <w:t xml:space="preserve">Комплексная реконструкция объектов недвижимого имущества с кадастровыми номерами 18:28:000000:3059, 18:28:000000:3087, 18:28:000000:3107, 18:28:000000:3079, 18:28:000000:498, 18:28:000000:3085, 18:28:000000:3113, 18:28:000000:3055, 18:28:000000:3062, 18:28:000000:3104, 18:28:000000:2745, 18:28:000000:7888, </w:t>
            </w:r>
            <w:r w:rsidRPr="000A56FD">
              <w:rPr>
                <w:b/>
                <w:color w:val="000000" w:themeColor="text1"/>
                <w:sz w:val="15"/>
                <w:u w:val="single"/>
              </w:rPr>
              <w:t>в связи с превышением</w:t>
            </w:r>
            <w:proofErr w:type="gramEnd"/>
            <w:r w:rsidRPr="000A56FD">
              <w:rPr>
                <w:b/>
                <w:color w:val="000000" w:themeColor="text1"/>
                <w:sz w:val="15"/>
                <w:u w:val="single"/>
              </w:rPr>
              <w:t xml:space="preserve"> нормативного срока эксплуатации</w:t>
            </w:r>
          </w:p>
        </w:tc>
        <w:tc>
          <w:tcPr>
            <w:tcW w:w="476" w:type="pct"/>
            <w:tcBorders>
              <w:top w:val="nil"/>
              <w:left w:val="nil"/>
              <w:bottom w:val="single" w:sz="4" w:space="0" w:color="auto"/>
              <w:right w:val="single" w:sz="4" w:space="0" w:color="auto"/>
            </w:tcBorders>
            <w:shd w:val="clear" w:color="auto" w:fill="auto"/>
            <w:vAlign w:val="center"/>
            <w:hideMark/>
          </w:tcPr>
          <w:p w14:paraId="36A29CF9" w14:textId="77777777" w:rsidR="00A32ED5" w:rsidRPr="000A56FD" w:rsidRDefault="00A32ED5" w:rsidP="000A56FD">
            <w:pPr>
              <w:autoSpaceDE/>
              <w:autoSpaceDN/>
              <w:spacing w:line="240" w:lineRule="auto"/>
              <w:ind w:firstLine="0"/>
              <w:jc w:val="center"/>
              <w:rPr>
                <w:b/>
                <w:color w:val="000000" w:themeColor="text1"/>
                <w:sz w:val="15"/>
              </w:rPr>
            </w:pPr>
            <w:r w:rsidRPr="000A56FD">
              <w:rPr>
                <w:b/>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176CD8C6" w14:textId="75D36958" w:rsidR="00A32ED5" w:rsidRPr="000A56FD" w:rsidRDefault="00A32ED5" w:rsidP="000A56FD">
            <w:pPr>
              <w:autoSpaceDE/>
              <w:autoSpaceDN/>
              <w:spacing w:line="240" w:lineRule="auto"/>
              <w:ind w:firstLine="0"/>
              <w:jc w:val="center"/>
              <w:rPr>
                <w:b/>
                <w:color w:val="000000" w:themeColor="text1"/>
                <w:sz w:val="15"/>
              </w:rPr>
            </w:pPr>
            <w:r w:rsidRPr="002514AC">
              <w:rPr>
                <w:b/>
                <w:bCs/>
                <w:color w:val="000000" w:themeColor="text1"/>
                <w:sz w:val="15"/>
                <w:szCs w:val="15"/>
                <w:lang w:bidi="ar-SA"/>
              </w:rPr>
              <w:t>805708</w:t>
            </w:r>
          </w:p>
        </w:tc>
        <w:tc>
          <w:tcPr>
            <w:tcW w:w="212" w:type="pct"/>
            <w:tcBorders>
              <w:top w:val="nil"/>
              <w:left w:val="nil"/>
              <w:bottom w:val="single" w:sz="4" w:space="0" w:color="auto"/>
              <w:right w:val="single" w:sz="4" w:space="0" w:color="auto"/>
            </w:tcBorders>
            <w:shd w:val="clear" w:color="auto" w:fill="auto"/>
            <w:vAlign w:val="center"/>
            <w:hideMark/>
          </w:tcPr>
          <w:p w14:paraId="45C4CF03" w14:textId="4A7D52A0" w:rsidR="00A32ED5" w:rsidRPr="000A56FD" w:rsidRDefault="00A32ED5" w:rsidP="000A56FD">
            <w:pPr>
              <w:autoSpaceDE/>
              <w:autoSpaceDN/>
              <w:spacing w:line="240" w:lineRule="auto"/>
              <w:ind w:firstLine="0"/>
              <w:jc w:val="center"/>
              <w:rPr>
                <w:b/>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2A4690F0" w14:textId="44D78F21" w:rsidR="00A32ED5" w:rsidRPr="000A56FD"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20328</w:t>
            </w:r>
          </w:p>
        </w:tc>
        <w:tc>
          <w:tcPr>
            <w:tcW w:w="212" w:type="pct"/>
            <w:tcBorders>
              <w:top w:val="nil"/>
              <w:left w:val="nil"/>
              <w:bottom w:val="single" w:sz="4" w:space="0" w:color="auto"/>
              <w:right w:val="single" w:sz="4" w:space="0" w:color="auto"/>
            </w:tcBorders>
            <w:shd w:val="clear" w:color="auto" w:fill="auto"/>
            <w:vAlign w:val="center"/>
          </w:tcPr>
          <w:p w14:paraId="703321C6" w14:textId="1C9AB803" w:rsidR="00A32ED5" w:rsidRPr="000A56FD"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52242</w:t>
            </w:r>
          </w:p>
        </w:tc>
        <w:tc>
          <w:tcPr>
            <w:tcW w:w="212" w:type="pct"/>
            <w:tcBorders>
              <w:top w:val="nil"/>
              <w:left w:val="nil"/>
              <w:bottom w:val="single" w:sz="4" w:space="0" w:color="auto"/>
              <w:right w:val="single" w:sz="4" w:space="0" w:color="auto"/>
            </w:tcBorders>
            <w:shd w:val="clear" w:color="auto" w:fill="auto"/>
            <w:vAlign w:val="center"/>
          </w:tcPr>
          <w:p w14:paraId="74A399EB" w14:textId="76920874" w:rsidR="00A32ED5" w:rsidRPr="000A56FD"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118721</w:t>
            </w:r>
          </w:p>
        </w:tc>
        <w:tc>
          <w:tcPr>
            <w:tcW w:w="212" w:type="pct"/>
            <w:tcBorders>
              <w:top w:val="nil"/>
              <w:left w:val="nil"/>
              <w:bottom w:val="single" w:sz="4" w:space="0" w:color="auto"/>
              <w:right w:val="single" w:sz="4" w:space="0" w:color="auto"/>
            </w:tcBorders>
            <w:shd w:val="clear" w:color="auto" w:fill="auto"/>
            <w:vAlign w:val="center"/>
          </w:tcPr>
          <w:p w14:paraId="4354C947" w14:textId="5B5B4146" w:rsidR="00A32ED5" w:rsidRPr="000A56FD"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110916</w:t>
            </w:r>
          </w:p>
        </w:tc>
        <w:tc>
          <w:tcPr>
            <w:tcW w:w="212" w:type="pct"/>
            <w:tcBorders>
              <w:top w:val="nil"/>
              <w:left w:val="nil"/>
              <w:bottom w:val="single" w:sz="4" w:space="0" w:color="auto"/>
              <w:right w:val="single" w:sz="4" w:space="0" w:color="auto"/>
            </w:tcBorders>
            <w:shd w:val="clear" w:color="auto" w:fill="auto"/>
            <w:vAlign w:val="center"/>
          </w:tcPr>
          <w:p w14:paraId="26BA7AD7" w14:textId="56E4134A" w:rsidR="00A32ED5" w:rsidRPr="000A56FD"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68081</w:t>
            </w:r>
          </w:p>
        </w:tc>
        <w:tc>
          <w:tcPr>
            <w:tcW w:w="236" w:type="pct"/>
            <w:tcBorders>
              <w:top w:val="nil"/>
              <w:left w:val="nil"/>
              <w:bottom w:val="single" w:sz="4" w:space="0" w:color="auto"/>
              <w:right w:val="single" w:sz="4" w:space="0" w:color="auto"/>
            </w:tcBorders>
            <w:shd w:val="clear" w:color="auto" w:fill="auto"/>
            <w:vAlign w:val="center"/>
          </w:tcPr>
          <w:p w14:paraId="5B075FF9" w14:textId="06C4D733" w:rsidR="00A32ED5" w:rsidRPr="000A56FD" w:rsidRDefault="00A32ED5" w:rsidP="000A56FD">
            <w:pPr>
              <w:autoSpaceDE/>
              <w:autoSpaceDN/>
              <w:spacing w:line="240" w:lineRule="auto"/>
              <w:ind w:firstLine="0"/>
              <w:jc w:val="center"/>
              <w:rPr>
                <w:b/>
                <w:color w:val="000000" w:themeColor="text1"/>
                <w:sz w:val="15"/>
                <w:lang w:val="en-US"/>
              </w:rPr>
            </w:pPr>
            <w:r w:rsidRPr="002514AC">
              <w:rPr>
                <w:b/>
                <w:color w:val="000000" w:themeColor="text1"/>
                <w:sz w:val="15"/>
                <w:szCs w:val="15"/>
                <w:lang w:val="en-US" w:bidi="ar-SA"/>
              </w:rPr>
              <w:t>110520</w:t>
            </w:r>
          </w:p>
        </w:tc>
        <w:tc>
          <w:tcPr>
            <w:tcW w:w="236" w:type="pct"/>
            <w:tcBorders>
              <w:top w:val="nil"/>
              <w:left w:val="nil"/>
              <w:bottom w:val="single" w:sz="4" w:space="0" w:color="auto"/>
              <w:right w:val="single" w:sz="4" w:space="0" w:color="auto"/>
            </w:tcBorders>
            <w:shd w:val="clear" w:color="auto" w:fill="auto"/>
            <w:vAlign w:val="center"/>
          </w:tcPr>
          <w:p w14:paraId="44F9B371" w14:textId="488086C9" w:rsidR="00A32ED5" w:rsidRPr="000A56FD" w:rsidRDefault="00A32ED5" w:rsidP="000A56FD">
            <w:pPr>
              <w:autoSpaceDE/>
              <w:autoSpaceDN/>
              <w:spacing w:line="240" w:lineRule="auto"/>
              <w:ind w:firstLine="0"/>
              <w:jc w:val="center"/>
              <w:rPr>
                <w:b/>
                <w:color w:val="000000" w:themeColor="text1"/>
                <w:sz w:val="15"/>
                <w:lang w:val="en-US"/>
              </w:rPr>
            </w:pPr>
            <w:r w:rsidRPr="002514AC">
              <w:rPr>
                <w:b/>
                <w:color w:val="000000" w:themeColor="text1"/>
                <w:sz w:val="15"/>
                <w:szCs w:val="15"/>
                <w:lang w:val="en-US" w:bidi="ar-SA"/>
              </w:rPr>
              <w:t>79320</w:t>
            </w:r>
          </w:p>
        </w:tc>
        <w:tc>
          <w:tcPr>
            <w:tcW w:w="236" w:type="pct"/>
            <w:tcBorders>
              <w:top w:val="nil"/>
              <w:left w:val="nil"/>
              <w:bottom w:val="single" w:sz="4" w:space="0" w:color="auto"/>
              <w:right w:val="single" w:sz="4" w:space="0" w:color="auto"/>
            </w:tcBorders>
            <w:shd w:val="clear" w:color="auto" w:fill="auto"/>
            <w:vAlign w:val="center"/>
          </w:tcPr>
          <w:p w14:paraId="3A65C3AD" w14:textId="77777777" w:rsidR="00A32ED5" w:rsidRPr="000A56FD" w:rsidRDefault="00A32ED5" w:rsidP="000A56FD">
            <w:pPr>
              <w:autoSpaceDE/>
              <w:autoSpaceDN/>
              <w:spacing w:line="240" w:lineRule="auto"/>
              <w:ind w:firstLine="0"/>
              <w:jc w:val="center"/>
              <w:rPr>
                <w:b/>
                <w:color w:val="000000" w:themeColor="text1"/>
                <w:sz w:val="15"/>
                <w:lang w:val="en-US"/>
              </w:rPr>
            </w:pPr>
            <w:r w:rsidRPr="002514AC">
              <w:rPr>
                <w:b/>
                <w:color w:val="000000" w:themeColor="text1"/>
                <w:sz w:val="15"/>
                <w:szCs w:val="15"/>
                <w:lang w:val="en-US" w:bidi="ar-SA"/>
              </w:rPr>
              <w:t>199412</w:t>
            </w:r>
          </w:p>
        </w:tc>
        <w:tc>
          <w:tcPr>
            <w:tcW w:w="236" w:type="pct"/>
            <w:tcBorders>
              <w:top w:val="nil"/>
              <w:left w:val="nil"/>
              <w:bottom w:val="single" w:sz="4" w:space="0" w:color="auto"/>
              <w:right w:val="single" w:sz="4" w:space="0" w:color="auto"/>
            </w:tcBorders>
            <w:shd w:val="clear" w:color="auto" w:fill="auto"/>
            <w:vAlign w:val="center"/>
          </w:tcPr>
          <w:p w14:paraId="6D10A494" w14:textId="77777777" w:rsidR="00A32ED5" w:rsidRPr="000A56FD" w:rsidRDefault="00A32ED5" w:rsidP="000A56FD">
            <w:pPr>
              <w:autoSpaceDE/>
              <w:autoSpaceDN/>
              <w:spacing w:line="240" w:lineRule="auto"/>
              <w:ind w:firstLine="0"/>
              <w:jc w:val="center"/>
              <w:rPr>
                <w:b/>
                <w:color w:val="000000" w:themeColor="text1"/>
                <w:sz w:val="15"/>
                <w:lang w:val="en-US"/>
              </w:rPr>
            </w:pPr>
            <w:r w:rsidRPr="002514AC">
              <w:rPr>
                <w:b/>
                <w:color w:val="000000" w:themeColor="text1"/>
                <w:sz w:val="15"/>
                <w:szCs w:val="15"/>
                <w:lang w:val="en-US" w:bidi="ar-SA"/>
              </w:rPr>
              <w:t>41748</w:t>
            </w:r>
          </w:p>
        </w:tc>
        <w:tc>
          <w:tcPr>
            <w:tcW w:w="215" w:type="pct"/>
            <w:tcBorders>
              <w:top w:val="nil"/>
              <w:left w:val="nil"/>
              <w:bottom w:val="single" w:sz="4" w:space="0" w:color="auto"/>
              <w:right w:val="single" w:sz="4" w:space="0" w:color="auto"/>
            </w:tcBorders>
            <w:shd w:val="clear" w:color="auto" w:fill="auto"/>
            <w:vAlign w:val="center"/>
            <w:hideMark/>
          </w:tcPr>
          <w:p w14:paraId="3286AEB6" w14:textId="05BF9CE6" w:rsidR="00A32ED5" w:rsidRPr="000A56FD"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rPr>
              <w:t>4420</w:t>
            </w:r>
          </w:p>
        </w:tc>
      </w:tr>
      <w:tr w:rsidR="00A32ED5" w:rsidRPr="002514AC" w14:paraId="073A46C7"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A34626F"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1ТС-3.3.1</w:t>
            </w:r>
          </w:p>
        </w:tc>
        <w:tc>
          <w:tcPr>
            <w:tcW w:w="271" w:type="pct"/>
            <w:tcBorders>
              <w:top w:val="nil"/>
              <w:left w:val="nil"/>
              <w:bottom w:val="single" w:sz="4" w:space="0" w:color="auto"/>
              <w:right w:val="single" w:sz="4" w:space="0" w:color="auto"/>
            </w:tcBorders>
            <w:shd w:val="clear" w:color="auto" w:fill="auto"/>
          </w:tcPr>
          <w:p w14:paraId="26B11544" w14:textId="77777777" w:rsidR="00A32ED5" w:rsidRPr="000A56FD" w:rsidRDefault="00A32ED5" w:rsidP="000A56FD">
            <w:pPr>
              <w:autoSpaceDE/>
              <w:autoSpaceDN/>
              <w:spacing w:line="240" w:lineRule="auto"/>
              <w:ind w:firstLine="0"/>
              <w:jc w:val="center"/>
              <w:rPr>
                <w:i/>
                <w:color w:val="000000" w:themeColor="text1"/>
                <w:sz w:val="15"/>
              </w:rPr>
            </w:pPr>
            <w:r w:rsidRPr="000A56FD">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72899C7B" w14:textId="77777777" w:rsidR="00A32ED5" w:rsidRPr="000A56FD" w:rsidRDefault="00A32ED5" w:rsidP="000A56FD">
            <w:pPr>
              <w:autoSpaceDE/>
              <w:autoSpaceDN/>
              <w:spacing w:line="240" w:lineRule="auto"/>
              <w:ind w:firstLine="0"/>
              <w:jc w:val="left"/>
              <w:rPr>
                <w:i/>
                <w:color w:val="000000" w:themeColor="text1"/>
                <w:sz w:val="15"/>
              </w:rPr>
            </w:pPr>
            <w:proofErr w:type="gramStart"/>
            <w:r w:rsidRPr="000A56FD">
              <w:rPr>
                <w:i/>
                <w:color w:val="000000" w:themeColor="text1"/>
                <w:sz w:val="15"/>
              </w:rPr>
              <w:t>Реконструкция объекта соглашения «Магистральная теплосеть от ТК-399 до ТК-710 протяженностью 2010,0 м» (участок теплотрассы от ТК-402 до ТК-710 (ул. Кирова) (подземная прокладка с заменой теплоизоляции на ППУ)</w:t>
            </w:r>
            <w:proofErr w:type="gramEnd"/>
          </w:p>
        </w:tc>
        <w:tc>
          <w:tcPr>
            <w:tcW w:w="476" w:type="pct"/>
            <w:tcBorders>
              <w:top w:val="nil"/>
              <w:left w:val="nil"/>
              <w:bottom w:val="single" w:sz="4" w:space="0" w:color="auto"/>
              <w:right w:val="single" w:sz="4" w:space="0" w:color="auto"/>
            </w:tcBorders>
            <w:shd w:val="clear" w:color="auto" w:fill="auto"/>
            <w:vAlign w:val="center"/>
            <w:hideMark/>
          </w:tcPr>
          <w:p w14:paraId="2444FF2A"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05FDB811" w14:textId="22F2C8CC" w:rsidR="00A32ED5" w:rsidRPr="000A56FD"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144690</w:t>
            </w:r>
          </w:p>
        </w:tc>
        <w:tc>
          <w:tcPr>
            <w:tcW w:w="212" w:type="pct"/>
            <w:tcBorders>
              <w:top w:val="nil"/>
              <w:left w:val="nil"/>
              <w:bottom w:val="single" w:sz="4" w:space="0" w:color="auto"/>
              <w:right w:val="single" w:sz="4" w:space="0" w:color="auto"/>
            </w:tcBorders>
            <w:shd w:val="clear" w:color="auto" w:fill="auto"/>
            <w:vAlign w:val="center"/>
            <w:hideMark/>
          </w:tcPr>
          <w:p w14:paraId="718B146D"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F9B98E6"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2426</w:t>
            </w:r>
          </w:p>
        </w:tc>
        <w:tc>
          <w:tcPr>
            <w:tcW w:w="212" w:type="pct"/>
            <w:tcBorders>
              <w:top w:val="nil"/>
              <w:left w:val="nil"/>
              <w:bottom w:val="single" w:sz="4" w:space="0" w:color="auto"/>
              <w:right w:val="single" w:sz="4" w:space="0" w:color="auto"/>
            </w:tcBorders>
            <w:shd w:val="clear" w:color="auto" w:fill="auto"/>
            <w:vAlign w:val="center"/>
            <w:hideMark/>
          </w:tcPr>
          <w:p w14:paraId="0F45A0C6"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2426</w:t>
            </w:r>
          </w:p>
        </w:tc>
        <w:tc>
          <w:tcPr>
            <w:tcW w:w="212" w:type="pct"/>
            <w:tcBorders>
              <w:top w:val="nil"/>
              <w:left w:val="nil"/>
              <w:bottom w:val="single" w:sz="4" w:space="0" w:color="auto"/>
              <w:right w:val="single" w:sz="4" w:space="0" w:color="auto"/>
            </w:tcBorders>
            <w:shd w:val="clear" w:color="auto" w:fill="auto"/>
            <w:vAlign w:val="center"/>
            <w:hideMark/>
          </w:tcPr>
          <w:p w14:paraId="7D359116"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0B0BEBF0" w14:textId="77777777" w:rsidR="00A32ED5" w:rsidRPr="000A56FD"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1800</w:t>
            </w:r>
            <w:r w:rsidRPr="000A56FD">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6366FBE0" w14:textId="570DF826" w:rsidR="00A32ED5" w:rsidRPr="000A56FD"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00D9A83B" w14:textId="4DF5B2EE" w:rsidR="00A32ED5" w:rsidRPr="000A56FD"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108720</w:t>
            </w:r>
            <w:r w:rsidRPr="000A56FD">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9178978"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r w:rsidRPr="002514AC">
              <w:rPr>
                <w:i/>
                <w:iCs/>
                <w:color w:val="000000" w:themeColor="text1"/>
                <w:sz w:val="15"/>
                <w:szCs w:val="15"/>
                <w:lang w:bidi="ar-SA"/>
              </w:rPr>
              <w:t>29318</w:t>
            </w:r>
          </w:p>
        </w:tc>
        <w:tc>
          <w:tcPr>
            <w:tcW w:w="236" w:type="pct"/>
            <w:tcBorders>
              <w:top w:val="nil"/>
              <w:left w:val="nil"/>
              <w:bottom w:val="single" w:sz="4" w:space="0" w:color="auto"/>
              <w:right w:val="single" w:sz="4" w:space="0" w:color="auto"/>
            </w:tcBorders>
            <w:shd w:val="clear" w:color="auto" w:fill="auto"/>
            <w:vAlign w:val="center"/>
            <w:hideMark/>
          </w:tcPr>
          <w:p w14:paraId="5701969D"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2FBD80E"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429C74D1"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r>
      <w:tr w:rsidR="00A32ED5" w:rsidRPr="002514AC" w14:paraId="1BC9D0D7"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1B9F364"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1ТС-3.3.2</w:t>
            </w:r>
          </w:p>
        </w:tc>
        <w:tc>
          <w:tcPr>
            <w:tcW w:w="271" w:type="pct"/>
            <w:tcBorders>
              <w:top w:val="nil"/>
              <w:left w:val="nil"/>
              <w:bottom w:val="single" w:sz="4" w:space="0" w:color="auto"/>
              <w:right w:val="single" w:sz="4" w:space="0" w:color="auto"/>
            </w:tcBorders>
            <w:shd w:val="clear" w:color="auto" w:fill="auto"/>
          </w:tcPr>
          <w:p w14:paraId="35BB3EE3" w14:textId="77777777" w:rsidR="00A32ED5" w:rsidRPr="000A56FD" w:rsidRDefault="00A32ED5" w:rsidP="000A56FD">
            <w:pPr>
              <w:autoSpaceDE/>
              <w:autoSpaceDN/>
              <w:spacing w:line="240" w:lineRule="auto"/>
              <w:ind w:firstLine="0"/>
              <w:jc w:val="center"/>
              <w:rPr>
                <w:i/>
                <w:color w:val="000000" w:themeColor="text1"/>
                <w:sz w:val="15"/>
              </w:rPr>
            </w:pPr>
            <w:r w:rsidRPr="000A56FD">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6B685218" w14:textId="7A9616E5" w:rsidR="00A32ED5" w:rsidRPr="000A56FD" w:rsidRDefault="00A32ED5" w:rsidP="000A56FD">
            <w:pPr>
              <w:autoSpaceDE/>
              <w:autoSpaceDN/>
              <w:spacing w:line="240" w:lineRule="auto"/>
              <w:ind w:firstLine="0"/>
              <w:jc w:val="left"/>
              <w:rPr>
                <w:i/>
                <w:color w:val="000000" w:themeColor="text1"/>
                <w:sz w:val="15"/>
              </w:rPr>
            </w:pPr>
            <w:r w:rsidRPr="00F23791">
              <w:rPr>
                <w:i/>
                <w:sz w:val="15"/>
              </w:rPr>
              <w:t>Реконструкция объекта соглашен</w:t>
            </w:r>
            <w:r w:rsidR="00F23791" w:rsidRPr="00F23791">
              <w:rPr>
                <w:i/>
                <w:sz w:val="15"/>
              </w:rPr>
              <w:t>ия «Магистральная теплосеть 2 диаметром</w:t>
            </w:r>
            <w:r w:rsidRPr="00F23791">
              <w:rPr>
                <w:i/>
                <w:sz w:val="15"/>
              </w:rPr>
              <w:t xml:space="preserve"> 500 мм от ТК-710 до ТК-733 протяженностью 1456 м» (участок теплотрассы от ТК-710 (ул. Кирова) до ТК-733 (ул. Мира) (подземная прокладка с заменой теплоизоляции на ППУ) с отводящими теплотрассами)</w:t>
            </w:r>
          </w:p>
        </w:tc>
        <w:tc>
          <w:tcPr>
            <w:tcW w:w="476" w:type="pct"/>
            <w:tcBorders>
              <w:top w:val="nil"/>
              <w:left w:val="nil"/>
              <w:bottom w:val="single" w:sz="4" w:space="0" w:color="auto"/>
              <w:right w:val="single" w:sz="4" w:space="0" w:color="auto"/>
            </w:tcBorders>
            <w:shd w:val="clear" w:color="auto" w:fill="auto"/>
            <w:vAlign w:val="center"/>
            <w:hideMark/>
          </w:tcPr>
          <w:p w14:paraId="1C225570"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6C3460C2" w14:textId="65DE283B" w:rsidR="00A32ED5" w:rsidRPr="000A56FD"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160027</w:t>
            </w:r>
          </w:p>
        </w:tc>
        <w:tc>
          <w:tcPr>
            <w:tcW w:w="212" w:type="pct"/>
            <w:tcBorders>
              <w:top w:val="nil"/>
              <w:left w:val="nil"/>
              <w:bottom w:val="single" w:sz="4" w:space="0" w:color="auto"/>
              <w:right w:val="single" w:sz="4" w:space="0" w:color="auto"/>
            </w:tcBorders>
            <w:shd w:val="clear" w:color="auto" w:fill="auto"/>
            <w:vAlign w:val="center"/>
            <w:hideMark/>
          </w:tcPr>
          <w:p w14:paraId="3070DFB9"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5438FC0"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8367</w:t>
            </w:r>
          </w:p>
        </w:tc>
        <w:tc>
          <w:tcPr>
            <w:tcW w:w="212" w:type="pct"/>
            <w:tcBorders>
              <w:top w:val="nil"/>
              <w:left w:val="nil"/>
              <w:bottom w:val="single" w:sz="4" w:space="0" w:color="auto"/>
              <w:right w:val="single" w:sz="4" w:space="0" w:color="auto"/>
            </w:tcBorders>
            <w:shd w:val="clear" w:color="auto" w:fill="auto"/>
            <w:vAlign w:val="center"/>
            <w:hideMark/>
          </w:tcPr>
          <w:p w14:paraId="3BEEA6E5" w14:textId="16BA3C1F" w:rsidR="00A32ED5" w:rsidRPr="000A56FD"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43344</w:t>
            </w:r>
          </w:p>
        </w:tc>
        <w:tc>
          <w:tcPr>
            <w:tcW w:w="212" w:type="pct"/>
            <w:tcBorders>
              <w:top w:val="nil"/>
              <w:left w:val="nil"/>
              <w:bottom w:val="single" w:sz="4" w:space="0" w:color="auto"/>
              <w:right w:val="single" w:sz="4" w:space="0" w:color="auto"/>
            </w:tcBorders>
            <w:shd w:val="clear" w:color="auto" w:fill="auto"/>
            <w:vAlign w:val="center"/>
            <w:hideMark/>
          </w:tcPr>
          <w:p w14:paraId="4D8579A1" w14:textId="01A13F31" w:rsidR="00A32ED5" w:rsidRPr="000A56FD"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28183</w:t>
            </w:r>
          </w:p>
        </w:tc>
        <w:tc>
          <w:tcPr>
            <w:tcW w:w="212" w:type="pct"/>
            <w:tcBorders>
              <w:top w:val="nil"/>
              <w:left w:val="nil"/>
              <w:bottom w:val="single" w:sz="4" w:space="0" w:color="auto"/>
              <w:right w:val="single" w:sz="4" w:space="0" w:color="auto"/>
            </w:tcBorders>
            <w:shd w:val="clear" w:color="auto" w:fill="auto"/>
            <w:vAlign w:val="center"/>
            <w:hideMark/>
          </w:tcPr>
          <w:p w14:paraId="1497F88C" w14:textId="2201EAAF" w:rsidR="00A32ED5" w:rsidRPr="000A56FD"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77759</w:t>
            </w:r>
          </w:p>
        </w:tc>
        <w:tc>
          <w:tcPr>
            <w:tcW w:w="212" w:type="pct"/>
            <w:tcBorders>
              <w:top w:val="nil"/>
              <w:left w:val="nil"/>
              <w:bottom w:val="single" w:sz="4" w:space="0" w:color="auto"/>
              <w:right w:val="single" w:sz="4" w:space="0" w:color="auto"/>
            </w:tcBorders>
            <w:shd w:val="clear" w:color="auto" w:fill="auto"/>
            <w:vAlign w:val="center"/>
            <w:hideMark/>
          </w:tcPr>
          <w:p w14:paraId="2526CB48"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r w:rsidRPr="002514AC">
              <w:rPr>
                <w:i/>
                <w:iCs/>
                <w:color w:val="000000" w:themeColor="text1"/>
                <w:sz w:val="15"/>
                <w:szCs w:val="15"/>
                <w:lang w:bidi="ar-SA"/>
              </w:rPr>
              <w:t>2374</w:t>
            </w:r>
          </w:p>
        </w:tc>
        <w:tc>
          <w:tcPr>
            <w:tcW w:w="236" w:type="pct"/>
            <w:tcBorders>
              <w:top w:val="nil"/>
              <w:left w:val="nil"/>
              <w:bottom w:val="single" w:sz="4" w:space="0" w:color="auto"/>
              <w:right w:val="single" w:sz="4" w:space="0" w:color="auto"/>
            </w:tcBorders>
            <w:shd w:val="clear" w:color="auto" w:fill="auto"/>
            <w:vAlign w:val="center"/>
            <w:hideMark/>
          </w:tcPr>
          <w:p w14:paraId="5C515A61"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805112F"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570F8AA"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A005B43"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0AB9FA73"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r>
      <w:tr w:rsidR="00A32ED5" w:rsidRPr="002514AC" w14:paraId="05916E7E"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78F71A3"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1ТС-3.3.3</w:t>
            </w:r>
          </w:p>
        </w:tc>
        <w:tc>
          <w:tcPr>
            <w:tcW w:w="271" w:type="pct"/>
            <w:tcBorders>
              <w:top w:val="nil"/>
              <w:left w:val="nil"/>
              <w:bottom w:val="single" w:sz="4" w:space="0" w:color="auto"/>
              <w:right w:val="single" w:sz="4" w:space="0" w:color="auto"/>
            </w:tcBorders>
            <w:shd w:val="clear" w:color="auto" w:fill="auto"/>
            <w:hideMark/>
          </w:tcPr>
          <w:p w14:paraId="25073C61" w14:textId="77777777" w:rsidR="00A32ED5" w:rsidRPr="000A56FD" w:rsidRDefault="00A32ED5" w:rsidP="000A56FD">
            <w:pPr>
              <w:autoSpaceDE/>
              <w:autoSpaceDN/>
              <w:spacing w:line="240" w:lineRule="auto"/>
              <w:ind w:firstLine="0"/>
              <w:jc w:val="center"/>
              <w:rPr>
                <w:i/>
                <w:color w:val="000000" w:themeColor="text1"/>
                <w:sz w:val="15"/>
              </w:rPr>
            </w:pPr>
            <w:r w:rsidRPr="000A56FD">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21A417A0" w14:textId="77777777" w:rsidR="00A32ED5" w:rsidRPr="000A56FD" w:rsidRDefault="00A32ED5" w:rsidP="000A56FD">
            <w:pPr>
              <w:autoSpaceDE/>
              <w:autoSpaceDN/>
              <w:spacing w:line="240" w:lineRule="auto"/>
              <w:ind w:firstLine="0"/>
              <w:jc w:val="left"/>
              <w:rPr>
                <w:i/>
                <w:color w:val="000000" w:themeColor="text1"/>
                <w:sz w:val="15"/>
              </w:rPr>
            </w:pPr>
            <w:r w:rsidRPr="000A56FD">
              <w:rPr>
                <w:i/>
                <w:color w:val="000000" w:themeColor="text1"/>
                <w:sz w:val="15"/>
              </w:rPr>
              <w:t>Реконструкция объекта соглашения «Распределительная теплосеть от ТК-733 до ТК-185 протяженностью 851,58 м» (участок теплотрассы от ТК- 733 (ул. Кирова д.60) до ТК-173 (ул. Кирова, д.74))</w:t>
            </w:r>
          </w:p>
        </w:tc>
        <w:tc>
          <w:tcPr>
            <w:tcW w:w="476" w:type="pct"/>
            <w:tcBorders>
              <w:top w:val="nil"/>
              <w:left w:val="nil"/>
              <w:bottom w:val="single" w:sz="4" w:space="0" w:color="auto"/>
              <w:right w:val="single" w:sz="4" w:space="0" w:color="auto"/>
            </w:tcBorders>
            <w:shd w:val="clear" w:color="auto" w:fill="auto"/>
            <w:vAlign w:val="center"/>
            <w:hideMark/>
          </w:tcPr>
          <w:p w14:paraId="2F2B2C6B"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2653CFCD" w14:textId="2F2BD46D" w:rsidR="00A32ED5" w:rsidRPr="000A56FD" w:rsidRDefault="000A56FD" w:rsidP="000A56FD">
            <w:pPr>
              <w:autoSpaceDE/>
              <w:autoSpaceDN/>
              <w:spacing w:line="240" w:lineRule="auto"/>
              <w:ind w:firstLine="0"/>
              <w:jc w:val="center"/>
              <w:rPr>
                <w:b/>
                <w:i/>
                <w:color w:val="000000" w:themeColor="text1"/>
                <w:sz w:val="15"/>
              </w:rPr>
            </w:pPr>
            <w:r>
              <w:rPr>
                <w:b/>
                <w:bCs/>
                <w:i/>
                <w:iCs/>
                <w:color w:val="000000" w:themeColor="text1"/>
                <w:sz w:val="15"/>
                <w:szCs w:val="15"/>
                <w:lang w:bidi="ar-SA"/>
              </w:rPr>
              <w:t>33559</w:t>
            </w:r>
          </w:p>
        </w:tc>
        <w:tc>
          <w:tcPr>
            <w:tcW w:w="212" w:type="pct"/>
            <w:tcBorders>
              <w:top w:val="nil"/>
              <w:left w:val="nil"/>
              <w:bottom w:val="single" w:sz="4" w:space="0" w:color="auto"/>
              <w:right w:val="single" w:sz="4" w:space="0" w:color="auto"/>
            </w:tcBorders>
            <w:shd w:val="clear" w:color="auto" w:fill="auto"/>
            <w:vAlign w:val="center"/>
            <w:hideMark/>
          </w:tcPr>
          <w:p w14:paraId="7857B786"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58287787" w14:textId="3F812A4C" w:rsidR="00A32ED5" w:rsidRPr="000A56FD" w:rsidRDefault="000A56FD" w:rsidP="000A56FD">
            <w:pPr>
              <w:autoSpaceDE/>
              <w:autoSpaceDN/>
              <w:spacing w:line="240" w:lineRule="auto"/>
              <w:ind w:firstLine="0"/>
              <w:jc w:val="center"/>
              <w:rPr>
                <w:i/>
                <w:color w:val="000000" w:themeColor="text1"/>
                <w:sz w:val="15"/>
              </w:rPr>
            </w:pPr>
            <w:r>
              <w:rPr>
                <w:i/>
                <w:color w:val="000000" w:themeColor="text1"/>
                <w:sz w:val="15"/>
              </w:rPr>
              <w:t>400</w:t>
            </w:r>
          </w:p>
        </w:tc>
        <w:tc>
          <w:tcPr>
            <w:tcW w:w="212" w:type="pct"/>
            <w:tcBorders>
              <w:top w:val="nil"/>
              <w:left w:val="nil"/>
              <w:bottom w:val="single" w:sz="4" w:space="0" w:color="auto"/>
              <w:right w:val="single" w:sz="4" w:space="0" w:color="auto"/>
            </w:tcBorders>
            <w:shd w:val="clear" w:color="auto" w:fill="auto"/>
            <w:vAlign w:val="center"/>
          </w:tcPr>
          <w:p w14:paraId="237E6CF5" w14:textId="59407123" w:rsidR="00A32ED5" w:rsidRPr="000A56FD" w:rsidRDefault="000A56FD" w:rsidP="000A56FD">
            <w:pPr>
              <w:autoSpaceDE/>
              <w:autoSpaceDN/>
              <w:spacing w:line="240" w:lineRule="auto"/>
              <w:ind w:firstLine="0"/>
              <w:jc w:val="center"/>
              <w:rPr>
                <w:i/>
                <w:color w:val="000000" w:themeColor="text1"/>
                <w:sz w:val="15"/>
              </w:rPr>
            </w:pPr>
            <w:r>
              <w:rPr>
                <w:i/>
                <w:color w:val="000000" w:themeColor="text1"/>
                <w:sz w:val="15"/>
              </w:rPr>
              <w:t>451</w:t>
            </w:r>
          </w:p>
        </w:tc>
        <w:tc>
          <w:tcPr>
            <w:tcW w:w="212" w:type="pct"/>
            <w:tcBorders>
              <w:top w:val="nil"/>
              <w:left w:val="nil"/>
              <w:bottom w:val="single" w:sz="4" w:space="0" w:color="auto"/>
              <w:right w:val="single" w:sz="4" w:space="0" w:color="auto"/>
            </w:tcBorders>
            <w:shd w:val="clear" w:color="auto" w:fill="auto"/>
            <w:vAlign w:val="center"/>
            <w:hideMark/>
          </w:tcPr>
          <w:p w14:paraId="4426B098" w14:textId="77777777" w:rsidR="00A32ED5" w:rsidRPr="000A56FD"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1B519CE6" w14:textId="77777777" w:rsidR="00A32ED5" w:rsidRPr="000A56FD"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24FCE9B1" w14:textId="77777777" w:rsidR="00A32ED5" w:rsidRPr="000A56FD"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159DDF61" w14:textId="2037F41B" w:rsidR="00A32ED5" w:rsidRPr="000A56FD"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648F48EE" w14:textId="1D9C714C"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7EDB13E"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30717 </w:t>
            </w:r>
          </w:p>
        </w:tc>
        <w:tc>
          <w:tcPr>
            <w:tcW w:w="236" w:type="pct"/>
            <w:tcBorders>
              <w:top w:val="nil"/>
              <w:left w:val="nil"/>
              <w:bottom w:val="single" w:sz="4" w:space="0" w:color="auto"/>
              <w:right w:val="single" w:sz="4" w:space="0" w:color="auto"/>
            </w:tcBorders>
            <w:shd w:val="clear" w:color="auto" w:fill="auto"/>
            <w:vAlign w:val="center"/>
            <w:hideMark/>
          </w:tcPr>
          <w:p w14:paraId="24B58F1C"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1991 </w:t>
            </w:r>
          </w:p>
        </w:tc>
        <w:tc>
          <w:tcPr>
            <w:tcW w:w="215" w:type="pct"/>
            <w:tcBorders>
              <w:top w:val="nil"/>
              <w:left w:val="nil"/>
              <w:bottom w:val="single" w:sz="4" w:space="0" w:color="auto"/>
              <w:right w:val="single" w:sz="4" w:space="0" w:color="auto"/>
            </w:tcBorders>
            <w:shd w:val="clear" w:color="auto" w:fill="auto"/>
            <w:vAlign w:val="center"/>
            <w:hideMark/>
          </w:tcPr>
          <w:p w14:paraId="643FFB1D"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r>
      <w:tr w:rsidR="00A32ED5" w:rsidRPr="002514AC" w14:paraId="5C28F0AE"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5CBC67F"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1ТС-3.3.4</w:t>
            </w:r>
          </w:p>
        </w:tc>
        <w:tc>
          <w:tcPr>
            <w:tcW w:w="271" w:type="pct"/>
            <w:tcBorders>
              <w:top w:val="nil"/>
              <w:left w:val="nil"/>
              <w:bottom w:val="single" w:sz="4" w:space="0" w:color="auto"/>
              <w:right w:val="single" w:sz="4" w:space="0" w:color="auto"/>
            </w:tcBorders>
            <w:shd w:val="clear" w:color="auto" w:fill="auto"/>
            <w:hideMark/>
          </w:tcPr>
          <w:p w14:paraId="458AA198" w14:textId="77777777" w:rsidR="00A32ED5" w:rsidRPr="000A56FD" w:rsidRDefault="00A32ED5" w:rsidP="000A56FD">
            <w:pPr>
              <w:autoSpaceDE/>
              <w:autoSpaceDN/>
              <w:spacing w:line="240" w:lineRule="auto"/>
              <w:ind w:firstLine="0"/>
              <w:jc w:val="center"/>
              <w:rPr>
                <w:i/>
                <w:color w:val="000000" w:themeColor="text1"/>
                <w:sz w:val="15"/>
              </w:rPr>
            </w:pPr>
            <w:r w:rsidRPr="000A56FD">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72662B8B" w14:textId="77777777" w:rsidR="00A32ED5" w:rsidRPr="000A56FD" w:rsidRDefault="00A32ED5" w:rsidP="000A56FD">
            <w:pPr>
              <w:autoSpaceDE/>
              <w:autoSpaceDN/>
              <w:spacing w:line="240" w:lineRule="auto"/>
              <w:ind w:firstLine="0"/>
              <w:jc w:val="left"/>
              <w:rPr>
                <w:i/>
                <w:color w:val="000000" w:themeColor="text1"/>
                <w:sz w:val="15"/>
              </w:rPr>
            </w:pPr>
            <w:proofErr w:type="gramStart"/>
            <w:r w:rsidRPr="000A56FD">
              <w:rPr>
                <w:i/>
                <w:color w:val="000000" w:themeColor="text1"/>
                <w:sz w:val="15"/>
              </w:rPr>
              <w:t>Реконструкция объекта соглашения «Распределительная теплосеть от ТК-173 до ТК-178 протяженностью 325 м» (участок теплотрассы от ТК-173 до ТК-174 (ул. Заречная)</w:t>
            </w:r>
            <w:proofErr w:type="gramEnd"/>
          </w:p>
        </w:tc>
        <w:tc>
          <w:tcPr>
            <w:tcW w:w="476" w:type="pct"/>
            <w:tcBorders>
              <w:top w:val="nil"/>
              <w:left w:val="nil"/>
              <w:bottom w:val="single" w:sz="4" w:space="0" w:color="auto"/>
              <w:right w:val="single" w:sz="4" w:space="0" w:color="auto"/>
            </w:tcBorders>
            <w:shd w:val="clear" w:color="auto" w:fill="auto"/>
            <w:vAlign w:val="center"/>
            <w:hideMark/>
          </w:tcPr>
          <w:p w14:paraId="54A15FD7"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4DE6AE1F" w14:textId="31B4BCE1" w:rsidR="00A32ED5" w:rsidRPr="000A56FD" w:rsidRDefault="000A56FD" w:rsidP="000A56FD">
            <w:pPr>
              <w:autoSpaceDE/>
              <w:autoSpaceDN/>
              <w:spacing w:line="240" w:lineRule="auto"/>
              <w:ind w:firstLine="0"/>
              <w:jc w:val="center"/>
              <w:rPr>
                <w:b/>
                <w:i/>
                <w:color w:val="000000" w:themeColor="text1"/>
                <w:sz w:val="15"/>
              </w:rPr>
            </w:pPr>
            <w:r>
              <w:rPr>
                <w:b/>
                <w:bCs/>
                <w:i/>
                <w:iCs/>
                <w:color w:val="000000" w:themeColor="text1"/>
                <w:sz w:val="15"/>
                <w:szCs w:val="15"/>
                <w:lang w:bidi="ar-SA"/>
              </w:rPr>
              <w:t>18389</w:t>
            </w:r>
          </w:p>
        </w:tc>
        <w:tc>
          <w:tcPr>
            <w:tcW w:w="212" w:type="pct"/>
            <w:tcBorders>
              <w:top w:val="nil"/>
              <w:left w:val="nil"/>
              <w:bottom w:val="single" w:sz="4" w:space="0" w:color="auto"/>
              <w:right w:val="single" w:sz="4" w:space="0" w:color="auto"/>
            </w:tcBorders>
            <w:shd w:val="clear" w:color="auto" w:fill="auto"/>
            <w:vAlign w:val="center"/>
          </w:tcPr>
          <w:p w14:paraId="25B2AE22" w14:textId="77777777" w:rsidR="00A32ED5" w:rsidRPr="000A56FD"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52CF2425" w14:textId="7DBEDB7A" w:rsidR="00A32ED5" w:rsidRPr="000A56FD" w:rsidRDefault="000A56FD" w:rsidP="000A56FD">
            <w:pPr>
              <w:autoSpaceDE/>
              <w:autoSpaceDN/>
              <w:spacing w:line="240" w:lineRule="auto"/>
              <w:ind w:firstLine="0"/>
              <w:jc w:val="center"/>
              <w:rPr>
                <w:i/>
                <w:color w:val="000000" w:themeColor="text1"/>
                <w:sz w:val="15"/>
              </w:rPr>
            </w:pPr>
            <w:r>
              <w:rPr>
                <w:i/>
                <w:color w:val="000000" w:themeColor="text1"/>
                <w:sz w:val="15"/>
              </w:rPr>
              <w:t>400</w:t>
            </w:r>
          </w:p>
        </w:tc>
        <w:tc>
          <w:tcPr>
            <w:tcW w:w="212" w:type="pct"/>
            <w:tcBorders>
              <w:top w:val="nil"/>
              <w:left w:val="nil"/>
              <w:bottom w:val="single" w:sz="4" w:space="0" w:color="auto"/>
              <w:right w:val="single" w:sz="4" w:space="0" w:color="auto"/>
            </w:tcBorders>
            <w:shd w:val="clear" w:color="auto" w:fill="auto"/>
            <w:vAlign w:val="center"/>
          </w:tcPr>
          <w:p w14:paraId="6FAA7874" w14:textId="1DF6CC10" w:rsidR="00A32ED5" w:rsidRPr="000A56FD" w:rsidRDefault="000A56FD" w:rsidP="000A56FD">
            <w:pPr>
              <w:autoSpaceDE/>
              <w:autoSpaceDN/>
              <w:spacing w:line="240" w:lineRule="auto"/>
              <w:ind w:firstLine="0"/>
              <w:jc w:val="center"/>
              <w:rPr>
                <w:i/>
                <w:color w:val="000000" w:themeColor="text1"/>
                <w:sz w:val="15"/>
              </w:rPr>
            </w:pPr>
            <w:r>
              <w:rPr>
                <w:i/>
                <w:color w:val="000000" w:themeColor="text1"/>
                <w:sz w:val="15"/>
              </w:rPr>
              <w:t>401</w:t>
            </w:r>
          </w:p>
        </w:tc>
        <w:tc>
          <w:tcPr>
            <w:tcW w:w="212" w:type="pct"/>
            <w:tcBorders>
              <w:top w:val="nil"/>
              <w:left w:val="nil"/>
              <w:bottom w:val="single" w:sz="4" w:space="0" w:color="auto"/>
              <w:right w:val="single" w:sz="4" w:space="0" w:color="auto"/>
            </w:tcBorders>
            <w:shd w:val="clear" w:color="auto" w:fill="auto"/>
            <w:vAlign w:val="center"/>
          </w:tcPr>
          <w:p w14:paraId="79DBF23F" w14:textId="77777777" w:rsidR="00A32ED5" w:rsidRPr="000A56FD"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05E961B0" w14:textId="77777777" w:rsidR="00A32ED5" w:rsidRPr="000A56FD"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655547B8" w14:textId="77777777" w:rsidR="00A32ED5" w:rsidRPr="000A56FD"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13AD532F" w14:textId="6F22F11B" w:rsidR="00A32ED5" w:rsidRPr="000A56FD"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7B5CF6C8" w14:textId="2A887B57" w:rsidR="00A32ED5" w:rsidRPr="000A56FD"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38744626"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15597 </w:t>
            </w:r>
          </w:p>
        </w:tc>
        <w:tc>
          <w:tcPr>
            <w:tcW w:w="236" w:type="pct"/>
            <w:tcBorders>
              <w:top w:val="nil"/>
              <w:left w:val="nil"/>
              <w:bottom w:val="single" w:sz="4" w:space="0" w:color="auto"/>
              <w:right w:val="single" w:sz="4" w:space="0" w:color="auto"/>
            </w:tcBorders>
            <w:shd w:val="clear" w:color="auto" w:fill="auto"/>
            <w:vAlign w:val="center"/>
            <w:hideMark/>
          </w:tcPr>
          <w:p w14:paraId="5FB4046F"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1991 </w:t>
            </w:r>
          </w:p>
        </w:tc>
        <w:tc>
          <w:tcPr>
            <w:tcW w:w="215" w:type="pct"/>
            <w:tcBorders>
              <w:top w:val="nil"/>
              <w:left w:val="nil"/>
              <w:bottom w:val="single" w:sz="4" w:space="0" w:color="auto"/>
              <w:right w:val="single" w:sz="4" w:space="0" w:color="auto"/>
            </w:tcBorders>
            <w:shd w:val="clear" w:color="auto" w:fill="auto"/>
            <w:vAlign w:val="center"/>
            <w:hideMark/>
          </w:tcPr>
          <w:p w14:paraId="181AEDFE"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r>
      <w:tr w:rsidR="00A32ED5" w:rsidRPr="002514AC" w14:paraId="3C1850D9"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9750D90"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1ТС-3.3.5</w:t>
            </w:r>
          </w:p>
        </w:tc>
        <w:tc>
          <w:tcPr>
            <w:tcW w:w="271" w:type="pct"/>
            <w:tcBorders>
              <w:top w:val="nil"/>
              <w:left w:val="nil"/>
              <w:bottom w:val="single" w:sz="4" w:space="0" w:color="auto"/>
              <w:right w:val="single" w:sz="4" w:space="0" w:color="auto"/>
            </w:tcBorders>
            <w:shd w:val="clear" w:color="auto" w:fill="auto"/>
            <w:hideMark/>
          </w:tcPr>
          <w:p w14:paraId="4A9635FD" w14:textId="77777777" w:rsidR="00A32ED5" w:rsidRPr="000A56FD" w:rsidRDefault="00A32ED5" w:rsidP="000A56FD">
            <w:pPr>
              <w:autoSpaceDE/>
              <w:autoSpaceDN/>
              <w:spacing w:line="240" w:lineRule="auto"/>
              <w:ind w:firstLine="0"/>
              <w:jc w:val="center"/>
              <w:rPr>
                <w:i/>
                <w:color w:val="000000" w:themeColor="text1"/>
                <w:sz w:val="15"/>
              </w:rPr>
            </w:pPr>
            <w:r w:rsidRPr="000A56FD">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7FA1FB3B" w14:textId="77777777" w:rsidR="00A32ED5" w:rsidRPr="000A56FD" w:rsidRDefault="00A32ED5" w:rsidP="000A56FD">
            <w:pPr>
              <w:autoSpaceDE/>
              <w:autoSpaceDN/>
              <w:spacing w:line="240" w:lineRule="auto"/>
              <w:ind w:firstLine="0"/>
              <w:jc w:val="left"/>
              <w:rPr>
                <w:i/>
                <w:color w:val="000000" w:themeColor="text1"/>
                <w:sz w:val="15"/>
              </w:rPr>
            </w:pPr>
            <w:r w:rsidRPr="000A56FD">
              <w:rPr>
                <w:color w:val="000000" w:themeColor="text1"/>
                <w:sz w:val="15"/>
              </w:rPr>
              <w:t>Реконструкция объекта соглашения «Магистральная теплосеть 2 диаметра 400 мм от УЗ-А до ТК 294 протяженностью 1518,85 м» (участок теплотрассы от ТК- 733 (</w:t>
            </w:r>
            <w:proofErr w:type="spellStart"/>
            <w:r w:rsidRPr="000A56FD">
              <w:rPr>
                <w:color w:val="000000" w:themeColor="text1"/>
                <w:sz w:val="15"/>
              </w:rPr>
              <w:t>ул</w:t>
            </w:r>
            <w:proofErr w:type="gramStart"/>
            <w:r w:rsidRPr="000A56FD">
              <w:rPr>
                <w:color w:val="000000" w:themeColor="text1"/>
                <w:sz w:val="15"/>
              </w:rPr>
              <w:t>.М</w:t>
            </w:r>
            <w:proofErr w:type="gramEnd"/>
            <w:r w:rsidRPr="000A56FD">
              <w:rPr>
                <w:color w:val="000000" w:themeColor="text1"/>
                <w:sz w:val="15"/>
              </w:rPr>
              <w:t>ира</w:t>
            </w:r>
            <w:proofErr w:type="spellEnd"/>
            <w:r w:rsidRPr="000A56FD">
              <w:rPr>
                <w:color w:val="000000" w:themeColor="text1"/>
                <w:sz w:val="15"/>
              </w:rPr>
              <w:t xml:space="preserve"> д.28) до ТК-165 (ул. Мира д.14))</w:t>
            </w:r>
          </w:p>
        </w:tc>
        <w:tc>
          <w:tcPr>
            <w:tcW w:w="476" w:type="pct"/>
            <w:tcBorders>
              <w:top w:val="nil"/>
              <w:left w:val="nil"/>
              <w:bottom w:val="single" w:sz="4" w:space="0" w:color="auto"/>
              <w:right w:val="single" w:sz="4" w:space="0" w:color="auto"/>
            </w:tcBorders>
            <w:shd w:val="clear" w:color="auto" w:fill="auto"/>
            <w:vAlign w:val="center"/>
            <w:hideMark/>
          </w:tcPr>
          <w:p w14:paraId="042FFBDA"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3FDD7F96" w14:textId="15EA97E3" w:rsidR="00A32ED5" w:rsidRPr="000A56FD" w:rsidRDefault="00415853" w:rsidP="000A56FD">
            <w:pPr>
              <w:autoSpaceDE/>
              <w:autoSpaceDN/>
              <w:spacing w:line="240" w:lineRule="auto"/>
              <w:ind w:firstLine="0"/>
              <w:jc w:val="center"/>
              <w:rPr>
                <w:b/>
                <w:i/>
                <w:color w:val="000000" w:themeColor="text1"/>
                <w:sz w:val="15"/>
              </w:rPr>
            </w:pPr>
            <w:r>
              <w:rPr>
                <w:b/>
                <w:bCs/>
                <w:i/>
                <w:iCs/>
                <w:color w:val="000000" w:themeColor="text1"/>
                <w:sz w:val="15"/>
                <w:szCs w:val="15"/>
                <w:lang w:bidi="ar-SA"/>
              </w:rPr>
              <w:t>48105</w:t>
            </w:r>
          </w:p>
        </w:tc>
        <w:tc>
          <w:tcPr>
            <w:tcW w:w="212" w:type="pct"/>
            <w:tcBorders>
              <w:top w:val="nil"/>
              <w:left w:val="nil"/>
              <w:bottom w:val="single" w:sz="4" w:space="0" w:color="auto"/>
              <w:right w:val="single" w:sz="4" w:space="0" w:color="auto"/>
            </w:tcBorders>
            <w:shd w:val="clear" w:color="auto" w:fill="auto"/>
            <w:vAlign w:val="center"/>
          </w:tcPr>
          <w:p w14:paraId="2F746979" w14:textId="77777777" w:rsidR="00A32ED5" w:rsidRPr="000A56FD"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1FFF017A" w14:textId="63D1945D" w:rsidR="00A32ED5" w:rsidRPr="000A56FD" w:rsidRDefault="00415853" w:rsidP="000A56FD">
            <w:pPr>
              <w:autoSpaceDE/>
              <w:autoSpaceDN/>
              <w:spacing w:line="240" w:lineRule="auto"/>
              <w:ind w:firstLine="0"/>
              <w:jc w:val="center"/>
              <w:rPr>
                <w:i/>
                <w:color w:val="000000" w:themeColor="text1"/>
                <w:sz w:val="15"/>
              </w:rPr>
            </w:pPr>
            <w:r>
              <w:rPr>
                <w:i/>
                <w:color w:val="000000" w:themeColor="text1"/>
                <w:sz w:val="15"/>
              </w:rPr>
              <w:t>2400</w:t>
            </w:r>
          </w:p>
        </w:tc>
        <w:tc>
          <w:tcPr>
            <w:tcW w:w="212" w:type="pct"/>
            <w:tcBorders>
              <w:top w:val="nil"/>
              <w:left w:val="nil"/>
              <w:bottom w:val="single" w:sz="4" w:space="0" w:color="auto"/>
              <w:right w:val="single" w:sz="4" w:space="0" w:color="auto"/>
            </w:tcBorders>
            <w:shd w:val="clear" w:color="auto" w:fill="auto"/>
            <w:vAlign w:val="center"/>
          </w:tcPr>
          <w:p w14:paraId="14E879D8" w14:textId="7A3596C3" w:rsidR="00A32ED5" w:rsidRPr="000A56FD" w:rsidRDefault="00415853" w:rsidP="000A56FD">
            <w:pPr>
              <w:autoSpaceDE/>
              <w:autoSpaceDN/>
              <w:spacing w:line="240" w:lineRule="auto"/>
              <w:ind w:firstLine="0"/>
              <w:jc w:val="center"/>
              <w:rPr>
                <w:i/>
                <w:color w:val="000000" w:themeColor="text1"/>
                <w:sz w:val="15"/>
              </w:rPr>
            </w:pPr>
            <w:r>
              <w:rPr>
                <w:i/>
                <w:color w:val="000000" w:themeColor="text1"/>
                <w:sz w:val="15"/>
              </w:rPr>
              <w:t>910</w:t>
            </w:r>
          </w:p>
        </w:tc>
        <w:tc>
          <w:tcPr>
            <w:tcW w:w="212" w:type="pct"/>
            <w:tcBorders>
              <w:top w:val="nil"/>
              <w:left w:val="nil"/>
              <w:bottom w:val="single" w:sz="4" w:space="0" w:color="auto"/>
              <w:right w:val="single" w:sz="4" w:space="0" w:color="auto"/>
            </w:tcBorders>
            <w:shd w:val="clear" w:color="auto" w:fill="auto"/>
            <w:vAlign w:val="center"/>
          </w:tcPr>
          <w:p w14:paraId="359702C0" w14:textId="353075A4" w:rsidR="00A32ED5" w:rsidRPr="000A56FD"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7D514AD3" w14:textId="1F1DE760" w:rsidR="00A32ED5" w:rsidRPr="000A56FD"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32B08101" w14:textId="77777777" w:rsidR="00A32ED5" w:rsidRPr="000A56FD"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3851E30C" w14:textId="77777777" w:rsidR="00A32ED5" w:rsidRPr="000A56FD"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38801B7A" w14:textId="77777777" w:rsidR="00A32ED5" w:rsidRPr="000A56FD"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25AAE22D"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24820 </w:t>
            </w:r>
          </w:p>
        </w:tc>
        <w:tc>
          <w:tcPr>
            <w:tcW w:w="236" w:type="pct"/>
            <w:tcBorders>
              <w:top w:val="nil"/>
              <w:left w:val="nil"/>
              <w:bottom w:val="single" w:sz="4" w:space="0" w:color="auto"/>
              <w:right w:val="single" w:sz="4" w:space="0" w:color="auto"/>
            </w:tcBorders>
            <w:shd w:val="clear" w:color="auto" w:fill="auto"/>
            <w:vAlign w:val="center"/>
            <w:hideMark/>
          </w:tcPr>
          <w:p w14:paraId="27B39D6F"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19975 </w:t>
            </w:r>
          </w:p>
        </w:tc>
        <w:tc>
          <w:tcPr>
            <w:tcW w:w="215" w:type="pct"/>
            <w:tcBorders>
              <w:top w:val="nil"/>
              <w:left w:val="nil"/>
              <w:bottom w:val="single" w:sz="4" w:space="0" w:color="auto"/>
              <w:right w:val="single" w:sz="4" w:space="0" w:color="auto"/>
            </w:tcBorders>
            <w:shd w:val="clear" w:color="auto" w:fill="auto"/>
            <w:vAlign w:val="center"/>
            <w:hideMark/>
          </w:tcPr>
          <w:p w14:paraId="30AB70EF" w14:textId="77777777" w:rsidR="00A32ED5" w:rsidRPr="000A56FD" w:rsidRDefault="00A32ED5" w:rsidP="000A56FD">
            <w:pPr>
              <w:autoSpaceDE/>
              <w:autoSpaceDN/>
              <w:spacing w:line="240" w:lineRule="auto"/>
              <w:ind w:firstLine="0"/>
              <w:jc w:val="center"/>
              <w:rPr>
                <w:i/>
                <w:color w:val="000000" w:themeColor="text1"/>
                <w:sz w:val="15"/>
              </w:rPr>
            </w:pPr>
            <w:r w:rsidRPr="000A56FD">
              <w:rPr>
                <w:i/>
                <w:color w:val="000000" w:themeColor="text1"/>
                <w:sz w:val="15"/>
              </w:rPr>
              <w:t> </w:t>
            </w:r>
          </w:p>
        </w:tc>
      </w:tr>
      <w:tr w:rsidR="00A32ED5" w:rsidRPr="002514AC" w14:paraId="77CAF33E"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8EF79DA"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1ТС-3.3.6</w:t>
            </w:r>
          </w:p>
        </w:tc>
        <w:tc>
          <w:tcPr>
            <w:tcW w:w="271" w:type="pct"/>
            <w:tcBorders>
              <w:top w:val="nil"/>
              <w:left w:val="nil"/>
              <w:bottom w:val="single" w:sz="4" w:space="0" w:color="auto"/>
              <w:right w:val="single" w:sz="4" w:space="0" w:color="auto"/>
            </w:tcBorders>
            <w:shd w:val="clear" w:color="auto" w:fill="auto"/>
            <w:hideMark/>
          </w:tcPr>
          <w:p w14:paraId="36224F2D" w14:textId="77777777" w:rsidR="00A32ED5" w:rsidRPr="00415853" w:rsidRDefault="00A32ED5" w:rsidP="000A56FD">
            <w:pPr>
              <w:autoSpaceDE/>
              <w:autoSpaceDN/>
              <w:spacing w:line="240" w:lineRule="auto"/>
              <w:ind w:firstLine="0"/>
              <w:jc w:val="center"/>
              <w:rPr>
                <w:i/>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5D4446EA" w14:textId="77777777" w:rsidR="00A32ED5" w:rsidRPr="00415853" w:rsidRDefault="00A32ED5" w:rsidP="000A56FD">
            <w:pPr>
              <w:autoSpaceDE/>
              <w:autoSpaceDN/>
              <w:spacing w:line="240" w:lineRule="auto"/>
              <w:ind w:firstLine="0"/>
              <w:jc w:val="left"/>
              <w:rPr>
                <w:i/>
                <w:color w:val="000000" w:themeColor="text1"/>
                <w:sz w:val="15"/>
              </w:rPr>
            </w:pPr>
            <w:r w:rsidRPr="00415853">
              <w:rPr>
                <w:i/>
                <w:color w:val="000000" w:themeColor="text1"/>
                <w:sz w:val="15"/>
              </w:rPr>
              <w:t xml:space="preserve">Реконструкция объекта соглашения «Магистральная теплосеть 2 диаметра 400 мм от </w:t>
            </w:r>
            <w:proofErr w:type="gramStart"/>
            <w:r w:rsidRPr="00415853">
              <w:rPr>
                <w:i/>
                <w:color w:val="000000" w:themeColor="text1"/>
                <w:sz w:val="15"/>
              </w:rPr>
              <w:t>УЗ-А</w:t>
            </w:r>
            <w:proofErr w:type="gramEnd"/>
            <w:r w:rsidRPr="00415853">
              <w:rPr>
                <w:i/>
                <w:color w:val="000000" w:themeColor="text1"/>
                <w:sz w:val="15"/>
              </w:rPr>
              <w:t xml:space="preserve"> до ТК 294 протяженностью 1518,85 м», «Распределительная теплосеть от ТК-294 до ТК-378 протяженностью 1583,54 м» (участок теплотрассы от ТК-733 до Уз.306 </w:t>
            </w:r>
            <w:r w:rsidRPr="00415853">
              <w:rPr>
                <w:i/>
                <w:color w:val="000000" w:themeColor="text1"/>
                <w:sz w:val="15"/>
              </w:rPr>
              <w:lastRenderedPageBreak/>
              <w:t xml:space="preserve">(ул. </w:t>
            </w:r>
            <w:proofErr w:type="spellStart"/>
            <w:r w:rsidRPr="00415853">
              <w:rPr>
                <w:i/>
                <w:color w:val="000000" w:themeColor="text1"/>
                <w:sz w:val="15"/>
              </w:rPr>
              <w:t>Пряженникова</w:t>
            </w:r>
            <w:proofErr w:type="spellEnd"/>
            <w:r w:rsidRPr="00415853">
              <w:rPr>
                <w:i/>
                <w:color w:val="000000" w:themeColor="text1"/>
                <w:sz w:val="15"/>
              </w:rPr>
              <w:t xml:space="preserve"> 6))</w:t>
            </w:r>
          </w:p>
        </w:tc>
        <w:tc>
          <w:tcPr>
            <w:tcW w:w="476" w:type="pct"/>
            <w:tcBorders>
              <w:top w:val="nil"/>
              <w:left w:val="nil"/>
              <w:bottom w:val="single" w:sz="4" w:space="0" w:color="auto"/>
              <w:right w:val="single" w:sz="4" w:space="0" w:color="auto"/>
            </w:tcBorders>
            <w:shd w:val="clear" w:color="auto" w:fill="auto"/>
            <w:vAlign w:val="center"/>
            <w:hideMark/>
          </w:tcPr>
          <w:p w14:paraId="1F61697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lastRenderedPageBreak/>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771871CA" w14:textId="2226DC20" w:rsidR="00A32ED5" w:rsidRPr="00415853" w:rsidRDefault="00415853" w:rsidP="000A56FD">
            <w:pPr>
              <w:autoSpaceDE/>
              <w:autoSpaceDN/>
              <w:spacing w:line="240" w:lineRule="auto"/>
              <w:ind w:firstLine="0"/>
              <w:jc w:val="center"/>
              <w:rPr>
                <w:b/>
                <w:i/>
                <w:color w:val="000000" w:themeColor="text1"/>
                <w:sz w:val="15"/>
              </w:rPr>
            </w:pPr>
            <w:r>
              <w:rPr>
                <w:b/>
                <w:bCs/>
                <w:i/>
                <w:iCs/>
                <w:color w:val="000000" w:themeColor="text1"/>
                <w:sz w:val="15"/>
                <w:szCs w:val="15"/>
                <w:lang w:bidi="ar-SA"/>
              </w:rPr>
              <w:t>96025</w:t>
            </w:r>
          </w:p>
        </w:tc>
        <w:tc>
          <w:tcPr>
            <w:tcW w:w="212" w:type="pct"/>
            <w:tcBorders>
              <w:top w:val="nil"/>
              <w:left w:val="nil"/>
              <w:bottom w:val="single" w:sz="4" w:space="0" w:color="auto"/>
              <w:right w:val="single" w:sz="4" w:space="0" w:color="auto"/>
            </w:tcBorders>
            <w:shd w:val="clear" w:color="auto" w:fill="auto"/>
            <w:vAlign w:val="center"/>
          </w:tcPr>
          <w:p w14:paraId="7FD257FA" w14:textId="77777777"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43860CED" w14:textId="47D78CBE"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2400</w:t>
            </w:r>
          </w:p>
        </w:tc>
        <w:tc>
          <w:tcPr>
            <w:tcW w:w="212" w:type="pct"/>
            <w:tcBorders>
              <w:top w:val="nil"/>
              <w:left w:val="nil"/>
              <w:bottom w:val="single" w:sz="4" w:space="0" w:color="auto"/>
              <w:right w:val="single" w:sz="4" w:space="0" w:color="auto"/>
            </w:tcBorders>
            <w:shd w:val="clear" w:color="auto" w:fill="auto"/>
            <w:vAlign w:val="center"/>
          </w:tcPr>
          <w:p w14:paraId="08AACAB9" w14:textId="333F3C0D"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323</w:t>
            </w:r>
          </w:p>
        </w:tc>
        <w:tc>
          <w:tcPr>
            <w:tcW w:w="212" w:type="pct"/>
            <w:tcBorders>
              <w:top w:val="nil"/>
              <w:left w:val="nil"/>
              <w:bottom w:val="single" w:sz="4" w:space="0" w:color="auto"/>
              <w:right w:val="single" w:sz="4" w:space="0" w:color="auto"/>
            </w:tcBorders>
            <w:shd w:val="clear" w:color="auto" w:fill="auto"/>
            <w:vAlign w:val="center"/>
          </w:tcPr>
          <w:p w14:paraId="1B2FE0E5" w14:textId="1EB1D137"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16D361D3" w14:textId="26B3DE9C"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465C8AB5"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67421E4A"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6E90E33B"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476A5348"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81922 </w:t>
            </w:r>
          </w:p>
        </w:tc>
        <w:tc>
          <w:tcPr>
            <w:tcW w:w="236" w:type="pct"/>
            <w:tcBorders>
              <w:top w:val="nil"/>
              <w:left w:val="nil"/>
              <w:bottom w:val="single" w:sz="4" w:space="0" w:color="auto"/>
              <w:right w:val="single" w:sz="4" w:space="0" w:color="auto"/>
            </w:tcBorders>
            <w:shd w:val="clear" w:color="auto" w:fill="auto"/>
            <w:vAlign w:val="center"/>
            <w:hideMark/>
          </w:tcPr>
          <w:p w14:paraId="5509CCF1"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11380 </w:t>
            </w:r>
          </w:p>
        </w:tc>
        <w:tc>
          <w:tcPr>
            <w:tcW w:w="215" w:type="pct"/>
            <w:tcBorders>
              <w:top w:val="nil"/>
              <w:left w:val="nil"/>
              <w:bottom w:val="single" w:sz="4" w:space="0" w:color="auto"/>
              <w:right w:val="single" w:sz="4" w:space="0" w:color="auto"/>
            </w:tcBorders>
            <w:shd w:val="clear" w:color="auto" w:fill="auto"/>
            <w:vAlign w:val="center"/>
            <w:hideMark/>
          </w:tcPr>
          <w:p w14:paraId="740826F1"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70CF91E8"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F073E87"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lastRenderedPageBreak/>
              <w:t>1ТС-3.3.7</w:t>
            </w:r>
          </w:p>
        </w:tc>
        <w:tc>
          <w:tcPr>
            <w:tcW w:w="271" w:type="pct"/>
            <w:tcBorders>
              <w:top w:val="nil"/>
              <w:left w:val="nil"/>
              <w:bottom w:val="single" w:sz="4" w:space="0" w:color="auto"/>
              <w:right w:val="single" w:sz="4" w:space="0" w:color="auto"/>
            </w:tcBorders>
            <w:shd w:val="clear" w:color="auto" w:fill="auto"/>
            <w:hideMark/>
          </w:tcPr>
          <w:p w14:paraId="23F68920" w14:textId="77777777" w:rsidR="00A32ED5" w:rsidRPr="00415853" w:rsidRDefault="00A32ED5" w:rsidP="000A56FD">
            <w:pPr>
              <w:autoSpaceDE/>
              <w:autoSpaceDN/>
              <w:spacing w:line="240" w:lineRule="auto"/>
              <w:ind w:firstLine="0"/>
              <w:jc w:val="center"/>
              <w:rPr>
                <w:i/>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43F7606C" w14:textId="77777777" w:rsidR="00A32ED5" w:rsidRPr="00415853" w:rsidRDefault="00A32ED5" w:rsidP="000A56FD">
            <w:pPr>
              <w:autoSpaceDE/>
              <w:autoSpaceDN/>
              <w:spacing w:line="240" w:lineRule="auto"/>
              <w:ind w:firstLine="0"/>
              <w:jc w:val="left"/>
              <w:rPr>
                <w:i/>
                <w:color w:val="000000" w:themeColor="text1"/>
                <w:sz w:val="15"/>
              </w:rPr>
            </w:pPr>
            <w:r w:rsidRPr="00415853">
              <w:rPr>
                <w:i/>
                <w:color w:val="000000" w:themeColor="text1"/>
                <w:sz w:val="15"/>
              </w:rPr>
              <w:t>Реконструкция объекта соглашения «Распределительная теплосеть от ТК-96 до ТК-376 протяженностью 430,0 м» (участок от ТК-372 до ТК-375 Ø200 мм, L-0,0775 км (подземная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043AFA3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659E91F5" w14:textId="58741322" w:rsidR="00A32ED5" w:rsidRPr="00415853" w:rsidRDefault="00415853" w:rsidP="000A56FD">
            <w:pPr>
              <w:autoSpaceDE/>
              <w:autoSpaceDN/>
              <w:spacing w:line="240" w:lineRule="auto"/>
              <w:ind w:firstLine="0"/>
              <w:jc w:val="center"/>
              <w:rPr>
                <w:b/>
                <w:i/>
                <w:color w:val="000000" w:themeColor="text1"/>
                <w:sz w:val="15"/>
              </w:rPr>
            </w:pPr>
            <w:r>
              <w:rPr>
                <w:b/>
                <w:i/>
                <w:color w:val="000000" w:themeColor="text1"/>
                <w:sz w:val="15"/>
              </w:rPr>
              <w:t>6812</w:t>
            </w:r>
          </w:p>
        </w:tc>
        <w:tc>
          <w:tcPr>
            <w:tcW w:w="212" w:type="pct"/>
            <w:tcBorders>
              <w:top w:val="nil"/>
              <w:left w:val="nil"/>
              <w:bottom w:val="single" w:sz="4" w:space="0" w:color="auto"/>
              <w:right w:val="single" w:sz="4" w:space="0" w:color="auto"/>
            </w:tcBorders>
            <w:shd w:val="clear" w:color="auto" w:fill="auto"/>
            <w:vAlign w:val="center"/>
            <w:hideMark/>
          </w:tcPr>
          <w:p w14:paraId="0F524CC2"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63575F67" w14:textId="780EE6AD"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60</w:t>
            </w:r>
          </w:p>
        </w:tc>
        <w:tc>
          <w:tcPr>
            <w:tcW w:w="212" w:type="pct"/>
            <w:tcBorders>
              <w:top w:val="nil"/>
              <w:left w:val="nil"/>
              <w:bottom w:val="single" w:sz="4" w:space="0" w:color="auto"/>
              <w:right w:val="single" w:sz="4" w:space="0" w:color="auto"/>
            </w:tcBorders>
            <w:shd w:val="clear" w:color="auto" w:fill="auto"/>
            <w:vAlign w:val="center"/>
          </w:tcPr>
          <w:p w14:paraId="29F3E3B6" w14:textId="6EB46731"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164</w:t>
            </w:r>
          </w:p>
        </w:tc>
        <w:tc>
          <w:tcPr>
            <w:tcW w:w="212" w:type="pct"/>
            <w:tcBorders>
              <w:top w:val="nil"/>
              <w:left w:val="nil"/>
              <w:bottom w:val="single" w:sz="4" w:space="0" w:color="auto"/>
              <w:right w:val="single" w:sz="4" w:space="0" w:color="auto"/>
            </w:tcBorders>
            <w:shd w:val="clear" w:color="auto" w:fill="auto"/>
            <w:vAlign w:val="center"/>
            <w:hideMark/>
          </w:tcPr>
          <w:p w14:paraId="0C73892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7621E79" w14:textId="72C8A335"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1A37D85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B73F113"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59F453D2"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D408B1D" w14:textId="77777777"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6588</w:t>
            </w: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02599A0"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3D834A8B"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688EBB26"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2659126"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1ТС-3.3.8</w:t>
            </w:r>
          </w:p>
        </w:tc>
        <w:tc>
          <w:tcPr>
            <w:tcW w:w="271" w:type="pct"/>
            <w:tcBorders>
              <w:top w:val="nil"/>
              <w:left w:val="nil"/>
              <w:bottom w:val="single" w:sz="4" w:space="0" w:color="auto"/>
              <w:right w:val="single" w:sz="4" w:space="0" w:color="auto"/>
            </w:tcBorders>
            <w:shd w:val="clear" w:color="auto" w:fill="auto"/>
            <w:hideMark/>
          </w:tcPr>
          <w:p w14:paraId="2D7E2AA2" w14:textId="77777777" w:rsidR="00A32ED5" w:rsidRPr="00415853" w:rsidRDefault="00A32ED5" w:rsidP="000A56FD">
            <w:pPr>
              <w:autoSpaceDE/>
              <w:autoSpaceDN/>
              <w:spacing w:line="240" w:lineRule="auto"/>
              <w:ind w:firstLine="0"/>
              <w:jc w:val="center"/>
              <w:rPr>
                <w:i/>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5C365BCC" w14:textId="19E7B5AB" w:rsidR="00A32ED5" w:rsidRPr="00415853" w:rsidRDefault="00A32ED5" w:rsidP="000A56FD">
            <w:pPr>
              <w:autoSpaceDE/>
              <w:autoSpaceDN/>
              <w:spacing w:line="240" w:lineRule="auto"/>
              <w:ind w:firstLine="0"/>
              <w:jc w:val="left"/>
              <w:rPr>
                <w:i/>
                <w:color w:val="000000" w:themeColor="text1"/>
                <w:sz w:val="15"/>
              </w:rPr>
            </w:pPr>
            <w:proofErr w:type="gramStart"/>
            <w:r w:rsidRPr="00415853">
              <w:rPr>
                <w:i/>
                <w:color w:val="000000" w:themeColor="text1"/>
                <w:sz w:val="15"/>
              </w:rPr>
              <w:t>Реконструкция объекта соглашения «Распределительная теплосеть от ТК-294 до ТК-378 протяженностью 1583,54 м» (участок от Уз-306 до ТК-310 Ø300 мм, L-0,0995 км (подземная прокладка с заменой теплоизоляции на ППУ))</w:t>
            </w:r>
            <w:r w:rsidRPr="002514AC">
              <w:rPr>
                <w:i/>
                <w:color w:val="000000" w:themeColor="text1"/>
                <w:sz w:val="15"/>
                <w:szCs w:val="15"/>
              </w:rPr>
              <w:t xml:space="preserve"> </w:t>
            </w:r>
            <w:r w:rsidRPr="00415853">
              <w:rPr>
                <w:i/>
                <w:color w:val="000000" w:themeColor="text1"/>
                <w:sz w:val="15"/>
              </w:rPr>
              <w:t xml:space="preserve">теплоизоляции на ППУ)  </w:t>
            </w:r>
            <w:proofErr w:type="gramEnd"/>
          </w:p>
        </w:tc>
        <w:tc>
          <w:tcPr>
            <w:tcW w:w="476" w:type="pct"/>
            <w:tcBorders>
              <w:top w:val="nil"/>
              <w:left w:val="nil"/>
              <w:bottom w:val="single" w:sz="4" w:space="0" w:color="auto"/>
              <w:right w:val="single" w:sz="4" w:space="0" w:color="auto"/>
            </w:tcBorders>
            <w:shd w:val="clear" w:color="auto" w:fill="auto"/>
            <w:vAlign w:val="center"/>
            <w:hideMark/>
          </w:tcPr>
          <w:p w14:paraId="2C6C7DDF"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925A8E7" w14:textId="718C1F43" w:rsidR="00A32ED5" w:rsidRPr="00415853" w:rsidRDefault="00415853" w:rsidP="000A56FD">
            <w:pPr>
              <w:autoSpaceDE/>
              <w:autoSpaceDN/>
              <w:spacing w:line="240" w:lineRule="auto"/>
              <w:ind w:firstLine="0"/>
              <w:jc w:val="center"/>
              <w:rPr>
                <w:b/>
                <w:i/>
                <w:color w:val="000000" w:themeColor="text1"/>
                <w:sz w:val="15"/>
              </w:rPr>
            </w:pPr>
            <w:r>
              <w:rPr>
                <w:b/>
                <w:i/>
                <w:color w:val="000000" w:themeColor="text1"/>
                <w:sz w:val="15"/>
              </w:rPr>
              <w:t>9739</w:t>
            </w:r>
          </w:p>
        </w:tc>
        <w:tc>
          <w:tcPr>
            <w:tcW w:w="212" w:type="pct"/>
            <w:tcBorders>
              <w:top w:val="nil"/>
              <w:left w:val="nil"/>
              <w:bottom w:val="single" w:sz="4" w:space="0" w:color="auto"/>
              <w:right w:val="single" w:sz="4" w:space="0" w:color="auto"/>
            </w:tcBorders>
            <w:shd w:val="clear" w:color="auto" w:fill="auto"/>
            <w:vAlign w:val="center"/>
            <w:hideMark/>
          </w:tcPr>
          <w:p w14:paraId="14CD9E68"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2F42B241" w14:textId="27984082"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120</w:t>
            </w:r>
          </w:p>
        </w:tc>
        <w:tc>
          <w:tcPr>
            <w:tcW w:w="212" w:type="pct"/>
            <w:tcBorders>
              <w:top w:val="nil"/>
              <w:left w:val="nil"/>
              <w:bottom w:val="single" w:sz="4" w:space="0" w:color="auto"/>
              <w:right w:val="single" w:sz="4" w:space="0" w:color="auto"/>
            </w:tcBorders>
            <w:shd w:val="clear" w:color="auto" w:fill="auto"/>
            <w:vAlign w:val="center"/>
          </w:tcPr>
          <w:p w14:paraId="2CBD437A" w14:textId="16EF75C0"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1350</w:t>
            </w:r>
          </w:p>
        </w:tc>
        <w:tc>
          <w:tcPr>
            <w:tcW w:w="212" w:type="pct"/>
            <w:tcBorders>
              <w:top w:val="nil"/>
              <w:left w:val="nil"/>
              <w:bottom w:val="single" w:sz="4" w:space="0" w:color="auto"/>
              <w:right w:val="single" w:sz="4" w:space="0" w:color="auto"/>
            </w:tcBorders>
            <w:shd w:val="clear" w:color="auto" w:fill="auto"/>
            <w:vAlign w:val="center"/>
            <w:hideMark/>
          </w:tcPr>
          <w:p w14:paraId="73D26D51"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6AB8BFFF" w14:textId="07548AF5"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hideMark/>
          </w:tcPr>
          <w:p w14:paraId="4CAA9857"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47A3215D"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843CBDE"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BF0F0BF" w14:textId="77777777"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8269 </w:t>
            </w: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55094D9"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1F6B0AE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1DBD20B7"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2EDFDF3"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1ТС-3.3.9</w:t>
            </w:r>
          </w:p>
        </w:tc>
        <w:tc>
          <w:tcPr>
            <w:tcW w:w="271" w:type="pct"/>
            <w:tcBorders>
              <w:top w:val="nil"/>
              <w:left w:val="nil"/>
              <w:bottom w:val="single" w:sz="4" w:space="0" w:color="auto"/>
              <w:right w:val="single" w:sz="4" w:space="0" w:color="auto"/>
            </w:tcBorders>
            <w:shd w:val="clear" w:color="auto" w:fill="auto"/>
            <w:hideMark/>
          </w:tcPr>
          <w:p w14:paraId="4F341A62" w14:textId="77777777" w:rsidR="00A32ED5" w:rsidRPr="00415853" w:rsidRDefault="00A32ED5" w:rsidP="000A56FD">
            <w:pPr>
              <w:autoSpaceDE/>
              <w:autoSpaceDN/>
              <w:spacing w:line="240" w:lineRule="auto"/>
              <w:ind w:firstLine="0"/>
              <w:jc w:val="center"/>
              <w:rPr>
                <w:i/>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CE509E7" w14:textId="77777777" w:rsidR="00A32ED5" w:rsidRPr="00415853" w:rsidRDefault="00A32ED5" w:rsidP="000A56FD">
            <w:pPr>
              <w:autoSpaceDE/>
              <w:autoSpaceDN/>
              <w:spacing w:line="240" w:lineRule="auto"/>
              <w:ind w:firstLine="0"/>
              <w:jc w:val="left"/>
              <w:rPr>
                <w:i/>
                <w:color w:val="000000" w:themeColor="text1"/>
                <w:sz w:val="15"/>
              </w:rPr>
            </w:pPr>
            <w:r w:rsidRPr="00415853">
              <w:rPr>
                <w:i/>
                <w:color w:val="000000" w:themeColor="text1"/>
                <w:sz w:val="15"/>
              </w:rPr>
              <w:t>Реконструкция объекта соглашения «Магистральная теплосеть от УЗ-901 до УЗ-911а протяженностью 3990,81 м» (участок от ТК-907 до ТК-908 Ø400 мм, L-0,0481 км (подземная прокладка с заменой теплоизоляции на ППУ))</w:t>
            </w:r>
          </w:p>
        </w:tc>
        <w:tc>
          <w:tcPr>
            <w:tcW w:w="476" w:type="pct"/>
            <w:tcBorders>
              <w:top w:val="nil"/>
              <w:left w:val="nil"/>
              <w:bottom w:val="single" w:sz="4" w:space="0" w:color="auto"/>
              <w:right w:val="single" w:sz="4" w:space="0" w:color="auto"/>
            </w:tcBorders>
            <w:shd w:val="clear" w:color="auto" w:fill="auto"/>
            <w:vAlign w:val="center"/>
            <w:hideMark/>
          </w:tcPr>
          <w:p w14:paraId="19B9B6C4"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04A53A80" w14:textId="6B9E5709" w:rsidR="00A32ED5" w:rsidRPr="00415853" w:rsidRDefault="00415853" w:rsidP="000A56FD">
            <w:pPr>
              <w:autoSpaceDE/>
              <w:autoSpaceDN/>
              <w:spacing w:line="240" w:lineRule="auto"/>
              <w:ind w:firstLine="0"/>
              <w:jc w:val="center"/>
              <w:rPr>
                <w:b/>
                <w:i/>
                <w:color w:val="000000" w:themeColor="text1"/>
                <w:sz w:val="15"/>
              </w:rPr>
            </w:pPr>
            <w:r>
              <w:rPr>
                <w:b/>
                <w:i/>
                <w:color w:val="000000" w:themeColor="text1"/>
                <w:sz w:val="15"/>
              </w:rPr>
              <w:t>8577</w:t>
            </w:r>
          </w:p>
        </w:tc>
        <w:tc>
          <w:tcPr>
            <w:tcW w:w="212" w:type="pct"/>
            <w:tcBorders>
              <w:top w:val="nil"/>
              <w:left w:val="nil"/>
              <w:bottom w:val="single" w:sz="4" w:space="0" w:color="auto"/>
              <w:right w:val="single" w:sz="4" w:space="0" w:color="auto"/>
            </w:tcBorders>
            <w:shd w:val="clear" w:color="auto" w:fill="auto"/>
            <w:vAlign w:val="center"/>
            <w:hideMark/>
          </w:tcPr>
          <w:p w14:paraId="51C1E3F1"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16526B2C" w14:textId="347DDA79"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240</w:t>
            </w:r>
          </w:p>
        </w:tc>
        <w:tc>
          <w:tcPr>
            <w:tcW w:w="212" w:type="pct"/>
            <w:tcBorders>
              <w:top w:val="nil"/>
              <w:left w:val="nil"/>
              <w:bottom w:val="single" w:sz="4" w:space="0" w:color="auto"/>
              <w:right w:val="single" w:sz="4" w:space="0" w:color="auto"/>
            </w:tcBorders>
            <w:shd w:val="clear" w:color="auto" w:fill="auto"/>
            <w:vAlign w:val="center"/>
          </w:tcPr>
          <w:p w14:paraId="72E6298F" w14:textId="5B332481"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322</w:t>
            </w:r>
          </w:p>
        </w:tc>
        <w:tc>
          <w:tcPr>
            <w:tcW w:w="212" w:type="pct"/>
            <w:tcBorders>
              <w:top w:val="nil"/>
              <w:left w:val="nil"/>
              <w:bottom w:val="single" w:sz="4" w:space="0" w:color="auto"/>
              <w:right w:val="single" w:sz="4" w:space="0" w:color="auto"/>
            </w:tcBorders>
            <w:shd w:val="clear" w:color="auto" w:fill="auto"/>
            <w:vAlign w:val="center"/>
            <w:hideMark/>
          </w:tcPr>
          <w:p w14:paraId="02D54418"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AA20AFC" w14:textId="647C9CBD"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58C3D37"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30154564"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B13E213"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4D4B717" w14:textId="77777777"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8015</w:t>
            </w: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F80AC11"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365609A7"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67E560DD"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B9CC62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1ТС-3.3.10</w:t>
            </w:r>
          </w:p>
        </w:tc>
        <w:tc>
          <w:tcPr>
            <w:tcW w:w="271" w:type="pct"/>
            <w:tcBorders>
              <w:top w:val="nil"/>
              <w:left w:val="nil"/>
              <w:bottom w:val="single" w:sz="4" w:space="0" w:color="auto"/>
              <w:right w:val="single" w:sz="4" w:space="0" w:color="auto"/>
            </w:tcBorders>
            <w:shd w:val="clear" w:color="auto" w:fill="auto"/>
            <w:hideMark/>
          </w:tcPr>
          <w:p w14:paraId="486B80F1" w14:textId="77777777" w:rsidR="00A32ED5" w:rsidRPr="00415853" w:rsidRDefault="00A32ED5" w:rsidP="000A56FD">
            <w:pPr>
              <w:autoSpaceDE/>
              <w:autoSpaceDN/>
              <w:spacing w:line="240" w:lineRule="auto"/>
              <w:ind w:firstLine="0"/>
              <w:jc w:val="center"/>
              <w:rPr>
                <w:i/>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hideMark/>
          </w:tcPr>
          <w:p w14:paraId="5F3E7A3C" w14:textId="77777777" w:rsidR="00A32ED5" w:rsidRPr="00415853" w:rsidRDefault="00A32ED5" w:rsidP="000A56FD">
            <w:pPr>
              <w:autoSpaceDE/>
              <w:autoSpaceDN/>
              <w:spacing w:line="240" w:lineRule="auto"/>
              <w:ind w:firstLine="0"/>
              <w:jc w:val="left"/>
              <w:rPr>
                <w:i/>
                <w:color w:val="000000" w:themeColor="text1"/>
                <w:sz w:val="15"/>
              </w:rPr>
            </w:pPr>
            <w:proofErr w:type="gramStart"/>
            <w:r w:rsidRPr="00415853">
              <w:rPr>
                <w:i/>
                <w:color w:val="000000" w:themeColor="text1"/>
                <w:sz w:val="15"/>
              </w:rPr>
              <w:t>Реконструкция объектов соглашения «Распределительная теплосеть от ТК-620а до ТК-649 протяженность 1518,32 м», «Распределительная теплосеть от ТК-647 до ТК-679 протяженностью 605 м», «Распределительная теплосеть от ТК-670 до ТК-689 протяженностью 746 м» (участок теплотрассы от пл. Свободы д. 10а до ТК-683 ул. Буденного д.2 (подземная канальная прокладка с заменой теплоизоляции на ППУ)</w:t>
            </w:r>
            <w:proofErr w:type="gramEnd"/>
          </w:p>
        </w:tc>
        <w:tc>
          <w:tcPr>
            <w:tcW w:w="476" w:type="pct"/>
            <w:tcBorders>
              <w:top w:val="nil"/>
              <w:left w:val="nil"/>
              <w:bottom w:val="single" w:sz="4" w:space="0" w:color="auto"/>
              <w:right w:val="single" w:sz="4" w:space="0" w:color="auto"/>
            </w:tcBorders>
            <w:shd w:val="clear" w:color="auto" w:fill="auto"/>
            <w:vAlign w:val="center"/>
            <w:hideMark/>
          </w:tcPr>
          <w:p w14:paraId="7AE44415"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2214D63D" w14:textId="540C4CD1" w:rsidR="00A32ED5" w:rsidRPr="00415853"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152384</w:t>
            </w:r>
          </w:p>
        </w:tc>
        <w:tc>
          <w:tcPr>
            <w:tcW w:w="212" w:type="pct"/>
            <w:tcBorders>
              <w:top w:val="nil"/>
              <w:left w:val="nil"/>
              <w:bottom w:val="single" w:sz="4" w:space="0" w:color="auto"/>
              <w:right w:val="single" w:sz="4" w:space="0" w:color="auto"/>
            </w:tcBorders>
            <w:shd w:val="clear" w:color="auto" w:fill="auto"/>
            <w:vAlign w:val="center"/>
            <w:hideMark/>
          </w:tcPr>
          <w:p w14:paraId="146B9856"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EBFDB3A"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2608</w:t>
            </w:r>
          </w:p>
        </w:tc>
        <w:tc>
          <w:tcPr>
            <w:tcW w:w="212" w:type="pct"/>
            <w:tcBorders>
              <w:top w:val="nil"/>
              <w:left w:val="nil"/>
              <w:bottom w:val="single" w:sz="4" w:space="0" w:color="auto"/>
              <w:right w:val="single" w:sz="4" w:space="0" w:color="auto"/>
            </w:tcBorders>
            <w:shd w:val="clear" w:color="auto" w:fill="auto"/>
            <w:vAlign w:val="center"/>
            <w:hideMark/>
          </w:tcPr>
          <w:p w14:paraId="214A44EC" w14:textId="76EBD39A"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910</w:t>
            </w:r>
          </w:p>
        </w:tc>
        <w:tc>
          <w:tcPr>
            <w:tcW w:w="212" w:type="pct"/>
            <w:tcBorders>
              <w:top w:val="nil"/>
              <w:left w:val="nil"/>
              <w:bottom w:val="single" w:sz="4" w:space="0" w:color="auto"/>
              <w:right w:val="single" w:sz="4" w:space="0" w:color="auto"/>
            </w:tcBorders>
            <w:shd w:val="clear" w:color="auto" w:fill="auto"/>
            <w:vAlign w:val="center"/>
            <w:hideMark/>
          </w:tcPr>
          <w:p w14:paraId="3942C729"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1DF36ED" w14:textId="5021A771"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31357</w:t>
            </w:r>
          </w:p>
        </w:tc>
        <w:tc>
          <w:tcPr>
            <w:tcW w:w="212" w:type="pct"/>
            <w:tcBorders>
              <w:top w:val="nil"/>
              <w:left w:val="nil"/>
              <w:bottom w:val="single" w:sz="4" w:space="0" w:color="auto"/>
              <w:right w:val="single" w:sz="4" w:space="0" w:color="auto"/>
            </w:tcBorders>
            <w:shd w:val="clear" w:color="auto" w:fill="auto"/>
            <w:vAlign w:val="center"/>
            <w:hideMark/>
          </w:tcPr>
          <w:p w14:paraId="7B4B036D" w14:textId="3621747D"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65707</w:t>
            </w:r>
          </w:p>
        </w:tc>
        <w:tc>
          <w:tcPr>
            <w:tcW w:w="236" w:type="pct"/>
            <w:tcBorders>
              <w:top w:val="nil"/>
              <w:left w:val="nil"/>
              <w:bottom w:val="single" w:sz="4" w:space="0" w:color="auto"/>
              <w:right w:val="single" w:sz="4" w:space="0" w:color="auto"/>
            </w:tcBorders>
            <w:shd w:val="clear" w:color="auto" w:fill="auto"/>
            <w:vAlign w:val="center"/>
            <w:hideMark/>
          </w:tcPr>
          <w:p w14:paraId="07CF6AEE"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r w:rsidRPr="002514AC">
              <w:rPr>
                <w:i/>
                <w:iCs/>
                <w:color w:val="000000" w:themeColor="text1"/>
                <w:sz w:val="15"/>
                <w:szCs w:val="15"/>
                <w:lang w:bidi="ar-SA"/>
              </w:rPr>
              <w:t>1800</w:t>
            </w:r>
          </w:p>
        </w:tc>
        <w:tc>
          <w:tcPr>
            <w:tcW w:w="236" w:type="pct"/>
            <w:tcBorders>
              <w:top w:val="nil"/>
              <w:left w:val="nil"/>
              <w:bottom w:val="single" w:sz="4" w:space="0" w:color="auto"/>
              <w:right w:val="single" w:sz="4" w:space="0" w:color="auto"/>
            </w:tcBorders>
            <w:shd w:val="clear" w:color="auto" w:fill="auto"/>
            <w:vAlign w:val="center"/>
            <w:hideMark/>
          </w:tcPr>
          <w:p w14:paraId="3B45E987"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r w:rsidRPr="002514AC">
              <w:rPr>
                <w:i/>
                <w:iCs/>
                <w:color w:val="000000" w:themeColor="text1"/>
                <w:sz w:val="15"/>
                <w:szCs w:val="15"/>
                <w:lang w:bidi="ar-SA"/>
              </w:rPr>
              <w:t>50002</w:t>
            </w:r>
          </w:p>
        </w:tc>
        <w:tc>
          <w:tcPr>
            <w:tcW w:w="236" w:type="pct"/>
            <w:tcBorders>
              <w:top w:val="nil"/>
              <w:left w:val="nil"/>
              <w:bottom w:val="single" w:sz="4" w:space="0" w:color="auto"/>
              <w:right w:val="single" w:sz="4" w:space="0" w:color="auto"/>
            </w:tcBorders>
            <w:shd w:val="clear" w:color="auto" w:fill="auto"/>
            <w:vAlign w:val="center"/>
            <w:hideMark/>
          </w:tcPr>
          <w:p w14:paraId="041CBB4F"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D4A8251"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0E76353F"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0EF2D967"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7739EFD"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1ТС-3.3.11</w:t>
            </w:r>
          </w:p>
        </w:tc>
        <w:tc>
          <w:tcPr>
            <w:tcW w:w="271" w:type="pct"/>
            <w:tcBorders>
              <w:top w:val="nil"/>
              <w:left w:val="nil"/>
              <w:bottom w:val="single" w:sz="4" w:space="0" w:color="auto"/>
              <w:right w:val="single" w:sz="4" w:space="0" w:color="auto"/>
            </w:tcBorders>
            <w:shd w:val="clear" w:color="auto" w:fill="auto"/>
            <w:hideMark/>
          </w:tcPr>
          <w:p w14:paraId="29A752A9" w14:textId="77777777" w:rsidR="00A32ED5" w:rsidRPr="00415853" w:rsidRDefault="00A32ED5" w:rsidP="000A56FD">
            <w:pPr>
              <w:autoSpaceDE/>
              <w:autoSpaceDN/>
              <w:spacing w:line="240" w:lineRule="auto"/>
              <w:ind w:firstLine="0"/>
              <w:jc w:val="center"/>
              <w:rPr>
                <w:i/>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hideMark/>
          </w:tcPr>
          <w:p w14:paraId="131AF5E3" w14:textId="77777777" w:rsidR="00A32ED5" w:rsidRPr="00415853" w:rsidRDefault="00A32ED5" w:rsidP="000A56FD">
            <w:pPr>
              <w:autoSpaceDE/>
              <w:autoSpaceDN/>
              <w:spacing w:line="240" w:lineRule="auto"/>
              <w:ind w:firstLine="0"/>
              <w:jc w:val="left"/>
              <w:rPr>
                <w:i/>
                <w:color w:val="000000" w:themeColor="text1"/>
                <w:sz w:val="15"/>
              </w:rPr>
            </w:pPr>
            <w:proofErr w:type="gramStart"/>
            <w:r w:rsidRPr="00415853">
              <w:rPr>
                <w:i/>
                <w:color w:val="000000" w:themeColor="text1"/>
                <w:sz w:val="15"/>
              </w:rPr>
              <w:t>Реконструкция объекта соглашения «Распределительная теплосеть от ТК-610б до ТК-640 протяженность 610,7 м» (участок теплотрассы от ТК-640 до ТК 662а ул. Сибирская д.22 (подземная канальная прокладка с заменой теплоизоляции на ППУ)</w:t>
            </w:r>
            <w:proofErr w:type="gramEnd"/>
          </w:p>
        </w:tc>
        <w:tc>
          <w:tcPr>
            <w:tcW w:w="476" w:type="pct"/>
            <w:tcBorders>
              <w:top w:val="nil"/>
              <w:left w:val="nil"/>
              <w:bottom w:val="single" w:sz="4" w:space="0" w:color="auto"/>
              <w:right w:val="single" w:sz="4" w:space="0" w:color="auto"/>
            </w:tcBorders>
            <w:shd w:val="clear" w:color="auto" w:fill="auto"/>
            <w:vAlign w:val="center"/>
            <w:hideMark/>
          </w:tcPr>
          <w:p w14:paraId="0C57CCCD"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1F5884F4" w14:textId="4867300C" w:rsidR="00A32ED5" w:rsidRPr="00415853" w:rsidRDefault="00415853" w:rsidP="000A56FD">
            <w:pPr>
              <w:autoSpaceDE/>
              <w:autoSpaceDN/>
              <w:spacing w:line="240" w:lineRule="auto"/>
              <w:ind w:firstLine="0"/>
              <w:jc w:val="center"/>
              <w:rPr>
                <w:b/>
                <w:i/>
                <w:color w:val="000000" w:themeColor="text1"/>
                <w:sz w:val="15"/>
              </w:rPr>
            </w:pPr>
            <w:r>
              <w:rPr>
                <w:b/>
                <w:bCs/>
                <w:i/>
                <w:iCs/>
                <w:color w:val="000000" w:themeColor="text1"/>
                <w:sz w:val="15"/>
                <w:szCs w:val="15"/>
                <w:lang w:bidi="ar-SA"/>
              </w:rPr>
              <w:t>7213</w:t>
            </w:r>
          </w:p>
        </w:tc>
        <w:tc>
          <w:tcPr>
            <w:tcW w:w="212" w:type="pct"/>
            <w:tcBorders>
              <w:top w:val="nil"/>
              <w:left w:val="nil"/>
              <w:bottom w:val="single" w:sz="4" w:space="0" w:color="auto"/>
              <w:right w:val="single" w:sz="4" w:space="0" w:color="auto"/>
            </w:tcBorders>
            <w:shd w:val="clear" w:color="auto" w:fill="auto"/>
            <w:vAlign w:val="center"/>
            <w:hideMark/>
          </w:tcPr>
          <w:p w14:paraId="21F14C20"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4102260A" w14:textId="39AB11B4"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400</w:t>
            </w:r>
          </w:p>
        </w:tc>
        <w:tc>
          <w:tcPr>
            <w:tcW w:w="212" w:type="pct"/>
            <w:tcBorders>
              <w:top w:val="nil"/>
              <w:left w:val="nil"/>
              <w:bottom w:val="single" w:sz="4" w:space="0" w:color="auto"/>
              <w:right w:val="single" w:sz="4" w:space="0" w:color="auto"/>
            </w:tcBorders>
            <w:shd w:val="clear" w:color="auto" w:fill="auto"/>
            <w:vAlign w:val="center"/>
          </w:tcPr>
          <w:p w14:paraId="0A7A333D" w14:textId="72D2FBF5"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356</w:t>
            </w:r>
          </w:p>
        </w:tc>
        <w:tc>
          <w:tcPr>
            <w:tcW w:w="212" w:type="pct"/>
            <w:tcBorders>
              <w:top w:val="nil"/>
              <w:left w:val="nil"/>
              <w:bottom w:val="single" w:sz="4" w:space="0" w:color="auto"/>
              <w:right w:val="single" w:sz="4" w:space="0" w:color="auto"/>
            </w:tcBorders>
            <w:shd w:val="clear" w:color="auto" w:fill="auto"/>
            <w:vAlign w:val="center"/>
            <w:hideMark/>
          </w:tcPr>
          <w:p w14:paraId="0D0C6A54"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057D0B7" w14:textId="77777777"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hideMark/>
          </w:tcPr>
          <w:p w14:paraId="33EEB8C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8344C6A" w14:textId="4ACB62CA"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39646456" w14:textId="7799C655"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5B6A0B4F"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4466  </w:t>
            </w:r>
          </w:p>
        </w:tc>
        <w:tc>
          <w:tcPr>
            <w:tcW w:w="236" w:type="pct"/>
            <w:tcBorders>
              <w:top w:val="nil"/>
              <w:left w:val="nil"/>
              <w:bottom w:val="single" w:sz="4" w:space="0" w:color="auto"/>
              <w:right w:val="single" w:sz="4" w:space="0" w:color="auto"/>
            </w:tcBorders>
            <w:shd w:val="clear" w:color="auto" w:fill="auto"/>
            <w:vAlign w:val="center"/>
            <w:hideMark/>
          </w:tcPr>
          <w:p w14:paraId="0E40CE43"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1991 </w:t>
            </w:r>
          </w:p>
        </w:tc>
        <w:tc>
          <w:tcPr>
            <w:tcW w:w="215" w:type="pct"/>
            <w:tcBorders>
              <w:top w:val="nil"/>
              <w:left w:val="nil"/>
              <w:bottom w:val="single" w:sz="4" w:space="0" w:color="auto"/>
              <w:right w:val="single" w:sz="4" w:space="0" w:color="auto"/>
            </w:tcBorders>
            <w:shd w:val="clear" w:color="auto" w:fill="auto"/>
            <w:vAlign w:val="center"/>
            <w:hideMark/>
          </w:tcPr>
          <w:p w14:paraId="67359DC7"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71D22EB5"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0177006D"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1ТС-3.3.12</w:t>
            </w:r>
          </w:p>
        </w:tc>
        <w:tc>
          <w:tcPr>
            <w:tcW w:w="271" w:type="pct"/>
            <w:tcBorders>
              <w:top w:val="nil"/>
              <w:left w:val="nil"/>
              <w:bottom w:val="single" w:sz="4" w:space="0" w:color="auto"/>
              <w:right w:val="single" w:sz="4" w:space="0" w:color="auto"/>
            </w:tcBorders>
            <w:shd w:val="clear" w:color="auto" w:fill="auto"/>
            <w:hideMark/>
          </w:tcPr>
          <w:p w14:paraId="4D5815BC" w14:textId="77777777" w:rsidR="00A32ED5" w:rsidRPr="00415853" w:rsidRDefault="00A32ED5" w:rsidP="000A56FD">
            <w:pPr>
              <w:autoSpaceDE/>
              <w:autoSpaceDN/>
              <w:spacing w:line="240" w:lineRule="auto"/>
              <w:ind w:firstLine="0"/>
              <w:jc w:val="center"/>
              <w:rPr>
                <w:i/>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hideMark/>
          </w:tcPr>
          <w:p w14:paraId="4746B9B8" w14:textId="77777777" w:rsidR="00A32ED5" w:rsidRPr="00415853" w:rsidRDefault="00A32ED5" w:rsidP="000A56FD">
            <w:pPr>
              <w:autoSpaceDE/>
              <w:autoSpaceDN/>
              <w:spacing w:line="240" w:lineRule="auto"/>
              <w:ind w:firstLine="0"/>
              <w:jc w:val="left"/>
              <w:rPr>
                <w:i/>
                <w:color w:val="000000" w:themeColor="text1"/>
                <w:sz w:val="15"/>
              </w:rPr>
            </w:pPr>
            <w:proofErr w:type="gramStart"/>
            <w:r w:rsidRPr="00415853">
              <w:rPr>
                <w:i/>
                <w:color w:val="000000" w:themeColor="text1"/>
                <w:sz w:val="15"/>
              </w:rPr>
              <w:t>Реконструкция объекта соглашения «Распределительная теплосеть от УЗ-344 до УЗ-1137» (участок теплотрассы от Уз-1130 до ул. Пионерская Ду-200 мм (надземная прокладка с заменой теплоизоляции на ППУ).</w:t>
            </w:r>
            <w:proofErr w:type="gramEnd"/>
            <w:r w:rsidRPr="00415853">
              <w:rPr>
                <w:i/>
                <w:color w:val="000000" w:themeColor="text1"/>
                <w:sz w:val="15"/>
              </w:rPr>
              <w:t xml:space="preserve"> Надземная прокладка по</w:t>
            </w:r>
            <w:proofErr w:type="gramStart"/>
            <w:r w:rsidRPr="00415853">
              <w:rPr>
                <w:i/>
                <w:color w:val="000000" w:themeColor="text1"/>
                <w:sz w:val="15"/>
              </w:rPr>
              <w:t xml:space="preserve"> Ж</w:t>
            </w:r>
            <w:proofErr w:type="gramEnd"/>
            <w:r w:rsidRPr="00415853">
              <w:rPr>
                <w:i/>
                <w:color w:val="000000" w:themeColor="text1"/>
                <w:sz w:val="15"/>
              </w:rPr>
              <w:t>/Б опорам с компенсаторами над проездами)</w:t>
            </w:r>
          </w:p>
        </w:tc>
        <w:tc>
          <w:tcPr>
            <w:tcW w:w="476" w:type="pct"/>
            <w:tcBorders>
              <w:top w:val="nil"/>
              <w:left w:val="nil"/>
              <w:bottom w:val="single" w:sz="4" w:space="0" w:color="auto"/>
              <w:right w:val="single" w:sz="4" w:space="0" w:color="auto"/>
            </w:tcBorders>
            <w:shd w:val="clear" w:color="auto" w:fill="auto"/>
            <w:vAlign w:val="center"/>
            <w:hideMark/>
          </w:tcPr>
          <w:p w14:paraId="7F4FA6C6"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2DBDFF74" w14:textId="6F8C0520" w:rsidR="00A32ED5" w:rsidRPr="00415853" w:rsidRDefault="00415853" w:rsidP="000A56FD">
            <w:pPr>
              <w:autoSpaceDE/>
              <w:autoSpaceDN/>
              <w:spacing w:line="240" w:lineRule="auto"/>
              <w:ind w:firstLine="0"/>
              <w:jc w:val="center"/>
              <w:rPr>
                <w:b/>
                <w:i/>
                <w:color w:val="000000" w:themeColor="text1"/>
                <w:sz w:val="15"/>
              </w:rPr>
            </w:pPr>
            <w:r>
              <w:rPr>
                <w:b/>
                <w:i/>
                <w:color w:val="000000" w:themeColor="text1"/>
                <w:sz w:val="15"/>
              </w:rPr>
              <w:t>7869</w:t>
            </w:r>
          </w:p>
        </w:tc>
        <w:tc>
          <w:tcPr>
            <w:tcW w:w="212" w:type="pct"/>
            <w:tcBorders>
              <w:top w:val="nil"/>
              <w:left w:val="nil"/>
              <w:bottom w:val="single" w:sz="4" w:space="0" w:color="auto"/>
              <w:right w:val="single" w:sz="4" w:space="0" w:color="auto"/>
            </w:tcBorders>
            <w:shd w:val="clear" w:color="auto" w:fill="auto"/>
            <w:vAlign w:val="center"/>
            <w:hideMark/>
          </w:tcPr>
          <w:p w14:paraId="6CFDD2FD"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6094298C" w14:textId="69AD83F3"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159</w:t>
            </w:r>
          </w:p>
        </w:tc>
        <w:tc>
          <w:tcPr>
            <w:tcW w:w="212" w:type="pct"/>
            <w:tcBorders>
              <w:top w:val="nil"/>
              <w:left w:val="nil"/>
              <w:bottom w:val="single" w:sz="4" w:space="0" w:color="auto"/>
              <w:right w:val="single" w:sz="4" w:space="0" w:color="auto"/>
            </w:tcBorders>
            <w:shd w:val="clear" w:color="auto" w:fill="auto"/>
            <w:vAlign w:val="center"/>
          </w:tcPr>
          <w:p w14:paraId="2F0AC098" w14:textId="40ABEDB3"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937</w:t>
            </w:r>
          </w:p>
        </w:tc>
        <w:tc>
          <w:tcPr>
            <w:tcW w:w="212" w:type="pct"/>
            <w:tcBorders>
              <w:top w:val="nil"/>
              <w:left w:val="nil"/>
              <w:bottom w:val="single" w:sz="4" w:space="0" w:color="auto"/>
              <w:right w:val="single" w:sz="4" w:space="0" w:color="auto"/>
            </w:tcBorders>
            <w:shd w:val="clear" w:color="auto" w:fill="auto"/>
            <w:vAlign w:val="center"/>
            <w:hideMark/>
          </w:tcPr>
          <w:p w14:paraId="4A8B4DCD"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D348F5B" w14:textId="77777777"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hideMark/>
          </w:tcPr>
          <w:p w14:paraId="446C86C0" w14:textId="28309F50"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127A54C9"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A135F1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434A8EF" w14:textId="77777777"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6774 </w:t>
            </w: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341CB18"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0E190B46"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05F444AA"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4DCF084"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1ТС-3.3.13</w:t>
            </w:r>
          </w:p>
        </w:tc>
        <w:tc>
          <w:tcPr>
            <w:tcW w:w="271" w:type="pct"/>
            <w:tcBorders>
              <w:top w:val="nil"/>
              <w:left w:val="nil"/>
              <w:bottom w:val="single" w:sz="4" w:space="0" w:color="auto"/>
              <w:right w:val="single" w:sz="4" w:space="0" w:color="auto"/>
            </w:tcBorders>
            <w:shd w:val="clear" w:color="auto" w:fill="auto"/>
            <w:hideMark/>
          </w:tcPr>
          <w:p w14:paraId="1B03BA58" w14:textId="77777777" w:rsidR="00A32ED5" w:rsidRPr="00415853" w:rsidRDefault="00A32ED5" w:rsidP="000A56FD">
            <w:pPr>
              <w:autoSpaceDE/>
              <w:autoSpaceDN/>
              <w:spacing w:line="240" w:lineRule="auto"/>
              <w:ind w:firstLine="0"/>
              <w:jc w:val="center"/>
              <w:rPr>
                <w:i/>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hideMark/>
          </w:tcPr>
          <w:p w14:paraId="791072E5" w14:textId="77777777" w:rsidR="00A32ED5" w:rsidRPr="00415853" w:rsidRDefault="00A32ED5" w:rsidP="000A56FD">
            <w:pPr>
              <w:autoSpaceDE/>
              <w:autoSpaceDN/>
              <w:spacing w:line="240" w:lineRule="auto"/>
              <w:ind w:firstLine="0"/>
              <w:jc w:val="left"/>
              <w:rPr>
                <w:i/>
                <w:color w:val="000000" w:themeColor="text1"/>
                <w:sz w:val="15"/>
              </w:rPr>
            </w:pPr>
            <w:r w:rsidRPr="00415853">
              <w:rPr>
                <w:i/>
                <w:color w:val="000000" w:themeColor="text1"/>
                <w:sz w:val="15"/>
              </w:rPr>
              <w:t xml:space="preserve">Реконструкция объекта соглашения «Магистральная теплосеть 2 диаметра 400 мм от УЗ-А до ТК 294 протяженностью 1518,85 м» (теплотрассы от Уз </w:t>
            </w:r>
            <w:proofErr w:type="gramStart"/>
            <w:r w:rsidRPr="00415853">
              <w:rPr>
                <w:i/>
                <w:color w:val="000000" w:themeColor="text1"/>
                <w:sz w:val="15"/>
              </w:rPr>
              <w:t>А-</w:t>
            </w:r>
            <w:proofErr w:type="gramEnd"/>
            <w:r w:rsidRPr="00415853">
              <w:rPr>
                <w:i/>
                <w:color w:val="000000" w:themeColor="text1"/>
                <w:sz w:val="15"/>
              </w:rPr>
              <w:t xml:space="preserve"> Уз Г (подземная канальная прокладка с заменой теплоизоляции на ППУ) </w:t>
            </w:r>
            <w:r w:rsidRPr="00415853">
              <w:rPr>
                <w:i/>
                <w:color w:val="000000" w:themeColor="text1"/>
                <w:sz w:val="15"/>
                <w:shd w:val="clear" w:color="auto" w:fill="FFFFFF"/>
              </w:rPr>
              <w:t xml:space="preserve">Ø400 мм с территории АО «ЧМЗ» проход под проезжей частью ул. </w:t>
            </w:r>
            <w:proofErr w:type="spellStart"/>
            <w:r w:rsidRPr="00415853">
              <w:rPr>
                <w:i/>
                <w:color w:val="000000" w:themeColor="text1"/>
                <w:sz w:val="15"/>
                <w:shd w:val="clear" w:color="auto" w:fill="FFFFFF"/>
              </w:rPr>
              <w:t>Т.Барамзиной</w:t>
            </w:r>
            <w:proofErr w:type="spellEnd"/>
            <w:r w:rsidRPr="00415853">
              <w:rPr>
                <w:i/>
                <w:color w:val="000000" w:themeColor="text1"/>
                <w:sz w:val="15"/>
                <w:shd w:val="clear" w:color="auto" w:fill="FFFFFF"/>
              </w:rPr>
              <w:t>)</w:t>
            </w:r>
          </w:p>
        </w:tc>
        <w:tc>
          <w:tcPr>
            <w:tcW w:w="476" w:type="pct"/>
            <w:tcBorders>
              <w:top w:val="nil"/>
              <w:left w:val="nil"/>
              <w:bottom w:val="single" w:sz="4" w:space="0" w:color="auto"/>
              <w:right w:val="single" w:sz="4" w:space="0" w:color="auto"/>
            </w:tcBorders>
            <w:shd w:val="clear" w:color="auto" w:fill="auto"/>
            <w:vAlign w:val="center"/>
            <w:hideMark/>
          </w:tcPr>
          <w:p w14:paraId="0714AC7D"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3F29DD19" w14:textId="0FCF54D7" w:rsidR="00A32ED5" w:rsidRPr="00415853" w:rsidRDefault="00415853" w:rsidP="000A56FD">
            <w:pPr>
              <w:autoSpaceDE/>
              <w:autoSpaceDN/>
              <w:spacing w:line="240" w:lineRule="auto"/>
              <w:ind w:firstLine="0"/>
              <w:jc w:val="center"/>
              <w:rPr>
                <w:b/>
                <w:i/>
                <w:color w:val="000000" w:themeColor="text1"/>
                <w:sz w:val="15"/>
              </w:rPr>
            </w:pPr>
            <w:r>
              <w:rPr>
                <w:b/>
                <w:i/>
                <w:color w:val="000000" w:themeColor="text1"/>
                <w:sz w:val="15"/>
              </w:rPr>
              <w:t>8521</w:t>
            </w:r>
          </w:p>
        </w:tc>
        <w:tc>
          <w:tcPr>
            <w:tcW w:w="212" w:type="pct"/>
            <w:tcBorders>
              <w:top w:val="nil"/>
              <w:left w:val="nil"/>
              <w:bottom w:val="single" w:sz="4" w:space="0" w:color="auto"/>
              <w:right w:val="single" w:sz="4" w:space="0" w:color="auto"/>
            </w:tcBorders>
            <w:shd w:val="clear" w:color="auto" w:fill="auto"/>
            <w:vAlign w:val="center"/>
            <w:hideMark/>
          </w:tcPr>
          <w:p w14:paraId="4413EFEF"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tcPr>
          <w:p w14:paraId="4BE87439" w14:textId="1FF66757"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349</w:t>
            </w:r>
          </w:p>
        </w:tc>
        <w:tc>
          <w:tcPr>
            <w:tcW w:w="212" w:type="pct"/>
            <w:tcBorders>
              <w:top w:val="nil"/>
              <w:left w:val="nil"/>
              <w:bottom w:val="single" w:sz="4" w:space="0" w:color="auto"/>
              <w:right w:val="single" w:sz="4" w:space="0" w:color="auto"/>
            </w:tcBorders>
            <w:shd w:val="clear" w:color="auto" w:fill="auto"/>
            <w:vAlign w:val="center"/>
          </w:tcPr>
          <w:p w14:paraId="2FBF84BA" w14:textId="4AE74707" w:rsidR="00A32ED5" w:rsidRPr="00415853" w:rsidRDefault="00415853" w:rsidP="000A56FD">
            <w:pPr>
              <w:autoSpaceDE/>
              <w:autoSpaceDN/>
              <w:spacing w:line="240" w:lineRule="auto"/>
              <w:ind w:firstLine="0"/>
              <w:jc w:val="center"/>
              <w:rPr>
                <w:i/>
                <w:color w:val="000000" w:themeColor="text1"/>
                <w:sz w:val="15"/>
              </w:rPr>
            </w:pPr>
            <w:r>
              <w:rPr>
                <w:i/>
                <w:color w:val="000000" w:themeColor="text1"/>
                <w:sz w:val="15"/>
              </w:rPr>
              <w:t>348</w:t>
            </w:r>
          </w:p>
        </w:tc>
        <w:tc>
          <w:tcPr>
            <w:tcW w:w="212" w:type="pct"/>
            <w:tcBorders>
              <w:top w:val="nil"/>
              <w:left w:val="nil"/>
              <w:bottom w:val="single" w:sz="4" w:space="0" w:color="auto"/>
              <w:right w:val="single" w:sz="4" w:space="0" w:color="auto"/>
            </w:tcBorders>
            <w:shd w:val="clear" w:color="auto" w:fill="auto"/>
            <w:vAlign w:val="center"/>
            <w:hideMark/>
          </w:tcPr>
          <w:p w14:paraId="61539B20"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F73065F" w14:textId="77777777"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hideMark/>
          </w:tcPr>
          <w:p w14:paraId="5AC84BFE"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118352D" w14:textId="20D4A894"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28BCDA63"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012D60A" w14:textId="77777777"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7824</w:t>
            </w: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1DAA21D0"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22DFFCD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63305A10"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tcPr>
          <w:p w14:paraId="06FADED7"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1-ТС-3.3.14</w:t>
            </w:r>
          </w:p>
        </w:tc>
        <w:tc>
          <w:tcPr>
            <w:tcW w:w="271" w:type="pct"/>
            <w:tcBorders>
              <w:top w:val="nil"/>
              <w:left w:val="nil"/>
              <w:bottom w:val="single" w:sz="4" w:space="0" w:color="auto"/>
              <w:right w:val="single" w:sz="4" w:space="0" w:color="auto"/>
            </w:tcBorders>
            <w:shd w:val="clear" w:color="auto" w:fill="auto"/>
          </w:tcPr>
          <w:p w14:paraId="6143909B" w14:textId="77777777" w:rsidR="00A32ED5" w:rsidRPr="00415853" w:rsidRDefault="00A32ED5" w:rsidP="000A56FD">
            <w:pPr>
              <w:autoSpaceDE/>
              <w:autoSpaceDN/>
              <w:spacing w:line="240" w:lineRule="auto"/>
              <w:ind w:firstLine="0"/>
              <w:jc w:val="center"/>
              <w:rPr>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tcPr>
          <w:p w14:paraId="780F747B" w14:textId="77777777" w:rsidR="00A32ED5" w:rsidRPr="00415853" w:rsidRDefault="00A32ED5" w:rsidP="000A56FD">
            <w:pPr>
              <w:autoSpaceDE/>
              <w:autoSpaceDN/>
              <w:spacing w:line="240" w:lineRule="auto"/>
              <w:ind w:firstLine="0"/>
              <w:jc w:val="left"/>
              <w:rPr>
                <w:i/>
                <w:color w:val="000000" w:themeColor="text1"/>
                <w:sz w:val="15"/>
              </w:rPr>
            </w:pPr>
            <w:r w:rsidRPr="00415853">
              <w:rPr>
                <w:i/>
                <w:color w:val="000000" w:themeColor="text1"/>
                <w:sz w:val="15"/>
              </w:rPr>
              <w:t xml:space="preserve">Реконструкция объекта «Магистральная теплосеть диаметром 600 мм от ТК-710 до ТК-771 протяженностью 1658 м» (участок теплотрассы от ТК-759 до ТК-766 ул. К. Маркса) </w:t>
            </w:r>
          </w:p>
        </w:tc>
        <w:tc>
          <w:tcPr>
            <w:tcW w:w="476" w:type="pct"/>
            <w:tcBorders>
              <w:top w:val="nil"/>
              <w:left w:val="nil"/>
              <w:bottom w:val="single" w:sz="4" w:space="0" w:color="auto"/>
              <w:right w:val="single" w:sz="4" w:space="0" w:color="auto"/>
            </w:tcBorders>
            <w:shd w:val="clear" w:color="auto" w:fill="auto"/>
            <w:vAlign w:val="center"/>
          </w:tcPr>
          <w:p w14:paraId="03F47B4A"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tcPr>
          <w:p w14:paraId="552A68E0" w14:textId="259CA9E4" w:rsidR="00A32ED5" w:rsidRPr="00415853"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90538</w:t>
            </w:r>
          </w:p>
        </w:tc>
        <w:tc>
          <w:tcPr>
            <w:tcW w:w="212" w:type="pct"/>
            <w:tcBorders>
              <w:top w:val="nil"/>
              <w:left w:val="nil"/>
              <w:bottom w:val="single" w:sz="4" w:space="0" w:color="auto"/>
              <w:right w:val="single" w:sz="4" w:space="0" w:color="auto"/>
            </w:tcBorders>
            <w:shd w:val="clear" w:color="auto" w:fill="auto"/>
            <w:vAlign w:val="center"/>
          </w:tcPr>
          <w:p w14:paraId="57062C8B" w14:textId="77777777"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22E7C22A" w14:textId="77777777"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30108DCA" w14:textId="77777777" w:rsidR="00A32ED5" w:rsidRPr="00415853" w:rsidRDefault="00A32ED5" w:rsidP="000A56FD">
            <w:pPr>
              <w:autoSpaceDE/>
              <w:autoSpaceDN/>
              <w:spacing w:line="240" w:lineRule="auto"/>
              <w:ind w:firstLine="0"/>
              <w:jc w:val="center"/>
              <w:rPr>
                <w:i/>
                <w:color w:val="000000" w:themeColor="text1"/>
                <w:sz w:val="15"/>
              </w:rPr>
            </w:pPr>
          </w:p>
        </w:tc>
        <w:tc>
          <w:tcPr>
            <w:tcW w:w="212" w:type="pct"/>
            <w:tcBorders>
              <w:top w:val="nil"/>
              <w:left w:val="nil"/>
              <w:bottom w:val="single" w:sz="4" w:space="0" w:color="auto"/>
              <w:right w:val="single" w:sz="4" w:space="0" w:color="auto"/>
            </w:tcBorders>
            <w:shd w:val="clear" w:color="auto" w:fill="auto"/>
            <w:vAlign w:val="center"/>
          </w:tcPr>
          <w:p w14:paraId="061C51A2" w14:textId="062E5B36"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90538</w:t>
            </w:r>
          </w:p>
        </w:tc>
        <w:tc>
          <w:tcPr>
            <w:tcW w:w="212" w:type="pct"/>
            <w:tcBorders>
              <w:top w:val="nil"/>
              <w:left w:val="nil"/>
              <w:bottom w:val="single" w:sz="4" w:space="0" w:color="auto"/>
              <w:right w:val="single" w:sz="4" w:space="0" w:color="auto"/>
            </w:tcBorders>
            <w:shd w:val="clear" w:color="auto" w:fill="auto"/>
            <w:vAlign w:val="center"/>
          </w:tcPr>
          <w:p w14:paraId="07745FC3" w14:textId="77777777" w:rsidR="00A32ED5" w:rsidRPr="00415853" w:rsidRDefault="00A32ED5" w:rsidP="000A56FD">
            <w:pPr>
              <w:autoSpaceDE/>
              <w:autoSpaceDN/>
              <w:spacing w:line="240" w:lineRule="auto"/>
              <w:ind w:firstLine="0"/>
              <w:jc w:val="center"/>
              <w:rPr>
                <w:i/>
                <w:color w:val="000000" w:themeColor="text1"/>
                <w:sz w:val="15"/>
                <w:lang w:val="en-US"/>
              </w:rPr>
            </w:pPr>
          </w:p>
        </w:tc>
        <w:tc>
          <w:tcPr>
            <w:tcW w:w="212" w:type="pct"/>
            <w:tcBorders>
              <w:top w:val="nil"/>
              <w:left w:val="nil"/>
              <w:bottom w:val="single" w:sz="4" w:space="0" w:color="auto"/>
              <w:right w:val="single" w:sz="4" w:space="0" w:color="auto"/>
            </w:tcBorders>
            <w:shd w:val="clear" w:color="auto" w:fill="auto"/>
            <w:vAlign w:val="center"/>
          </w:tcPr>
          <w:p w14:paraId="168A8041"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5A66EADE"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394D3BC3"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62FA7E01" w14:textId="77777777"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tcPr>
          <w:p w14:paraId="3EC0E838" w14:textId="77777777" w:rsidR="00A32ED5" w:rsidRPr="00415853" w:rsidRDefault="00A32ED5" w:rsidP="000A56FD">
            <w:pPr>
              <w:autoSpaceDE/>
              <w:autoSpaceDN/>
              <w:spacing w:line="240" w:lineRule="auto"/>
              <w:ind w:firstLine="0"/>
              <w:jc w:val="center"/>
              <w:rPr>
                <w:i/>
                <w:color w:val="000000" w:themeColor="text1"/>
                <w:sz w:val="15"/>
              </w:rPr>
            </w:pPr>
          </w:p>
        </w:tc>
        <w:tc>
          <w:tcPr>
            <w:tcW w:w="215" w:type="pct"/>
            <w:tcBorders>
              <w:top w:val="nil"/>
              <w:left w:val="nil"/>
              <w:bottom w:val="single" w:sz="4" w:space="0" w:color="auto"/>
              <w:right w:val="single" w:sz="4" w:space="0" w:color="auto"/>
            </w:tcBorders>
            <w:shd w:val="clear" w:color="auto" w:fill="auto"/>
            <w:vAlign w:val="center"/>
          </w:tcPr>
          <w:p w14:paraId="09998FDA" w14:textId="77777777" w:rsidR="00A32ED5" w:rsidRPr="00415853" w:rsidRDefault="00A32ED5" w:rsidP="000A56FD">
            <w:pPr>
              <w:autoSpaceDE/>
              <w:autoSpaceDN/>
              <w:spacing w:line="240" w:lineRule="auto"/>
              <w:ind w:firstLine="0"/>
              <w:jc w:val="center"/>
              <w:rPr>
                <w:i/>
                <w:color w:val="000000" w:themeColor="text1"/>
                <w:sz w:val="15"/>
              </w:rPr>
            </w:pPr>
          </w:p>
        </w:tc>
      </w:tr>
      <w:tr w:rsidR="00A32ED5" w:rsidRPr="002514AC" w14:paraId="00D85D55"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tcPr>
          <w:p w14:paraId="50FBF6AC"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1-ТС-3.3.15</w:t>
            </w:r>
          </w:p>
        </w:tc>
        <w:tc>
          <w:tcPr>
            <w:tcW w:w="271" w:type="pct"/>
            <w:tcBorders>
              <w:top w:val="nil"/>
              <w:left w:val="nil"/>
              <w:bottom w:val="single" w:sz="4" w:space="0" w:color="auto"/>
              <w:right w:val="single" w:sz="4" w:space="0" w:color="auto"/>
            </w:tcBorders>
            <w:shd w:val="clear" w:color="auto" w:fill="auto"/>
          </w:tcPr>
          <w:p w14:paraId="6D32FCAC" w14:textId="77777777" w:rsidR="00A32ED5" w:rsidRPr="002514AC" w:rsidRDefault="00A32ED5" w:rsidP="000A56FD">
            <w:pPr>
              <w:autoSpaceDE/>
              <w:autoSpaceDN/>
              <w:spacing w:line="240" w:lineRule="auto"/>
              <w:ind w:firstLine="0"/>
              <w:jc w:val="center"/>
              <w:rPr>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tcPr>
          <w:p w14:paraId="58144AAB" w14:textId="6FBC4CA9" w:rsidR="00A32ED5" w:rsidRPr="002514AC" w:rsidRDefault="00A32ED5" w:rsidP="000A56FD">
            <w:pPr>
              <w:autoSpaceDE/>
              <w:autoSpaceDN/>
              <w:spacing w:line="240" w:lineRule="auto"/>
              <w:ind w:firstLine="0"/>
              <w:jc w:val="left"/>
              <w:rPr>
                <w:i/>
                <w:color w:val="000000" w:themeColor="text1"/>
                <w:sz w:val="15"/>
                <w:szCs w:val="15"/>
              </w:rPr>
            </w:pPr>
            <w:r w:rsidRPr="002514AC">
              <w:rPr>
                <w:i/>
                <w:color w:val="000000" w:themeColor="text1"/>
                <w:sz w:val="15"/>
                <w:szCs w:val="15"/>
              </w:rPr>
              <w:t>Реконструкция теплотрассы от ТК-802 до ТК-806 по ул.</w:t>
            </w:r>
            <w:r w:rsidR="00F8423D">
              <w:rPr>
                <w:i/>
                <w:color w:val="000000" w:themeColor="text1"/>
                <w:sz w:val="15"/>
                <w:szCs w:val="15"/>
              </w:rPr>
              <w:t xml:space="preserve"> </w:t>
            </w:r>
            <w:r w:rsidRPr="002514AC">
              <w:rPr>
                <w:i/>
                <w:color w:val="000000" w:themeColor="text1"/>
                <w:sz w:val="15"/>
                <w:szCs w:val="15"/>
              </w:rPr>
              <w:t>Пехтина</w:t>
            </w:r>
          </w:p>
        </w:tc>
        <w:tc>
          <w:tcPr>
            <w:tcW w:w="476" w:type="pct"/>
            <w:tcBorders>
              <w:top w:val="nil"/>
              <w:left w:val="nil"/>
              <w:bottom w:val="single" w:sz="4" w:space="0" w:color="auto"/>
              <w:right w:val="single" w:sz="4" w:space="0" w:color="auto"/>
            </w:tcBorders>
            <w:shd w:val="clear" w:color="auto" w:fill="auto"/>
            <w:vAlign w:val="center"/>
          </w:tcPr>
          <w:p w14:paraId="1D816973"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tcPr>
          <w:p w14:paraId="08B726C4" w14:textId="77777777" w:rsidR="00A32ED5" w:rsidRPr="002514AC" w:rsidRDefault="00A32ED5" w:rsidP="000A56FD">
            <w:pPr>
              <w:autoSpaceDE/>
              <w:autoSpaceDN/>
              <w:spacing w:line="240" w:lineRule="auto"/>
              <w:ind w:firstLine="0"/>
              <w:jc w:val="center"/>
              <w:rPr>
                <w:b/>
                <w:bCs/>
                <w:i/>
                <w:iCs/>
                <w:color w:val="000000" w:themeColor="text1"/>
                <w:sz w:val="15"/>
                <w:szCs w:val="15"/>
                <w:lang w:bidi="ar-SA"/>
              </w:rPr>
            </w:pPr>
            <w:r w:rsidRPr="002514AC">
              <w:rPr>
                <w:b/>
                <w:bCs/>
                <w:i/>
                <w:iCs/>
                <w:color w:val="000000" w:themeColor="text1"/>
                <w:sz w:val="15"/>
                <w:szCs w:val="15"/>
                <w:lang w:bidi="ar-SA"/>
              </w:rPr>
              <w:t>13260</w:t>
            </w:r>
          </w:p>
        </w:tc>
        <w:tc>
          <w:tcPr>
            <w:tcW w:w="212" w:type="pct"/>
            <w:tcBorders>
              <w:top w:val="nil"/>
              <w:left w:val="nil"/>
              <w:bottom w:val="single" w:sz="4" w:space="0" w:color="auto"/>
              <w:right w:val="single" w:sz="4" w:space="0" w:color="auto"/>
            </w:tcBorders>
            <w:shd w:val="clear" w:color="auto" w:fill="auto"/>
            <w:vAlign w:val="center"/>
          </w:tcPr>
          <w:p w14:paraId="7556D357"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1EF69BE8"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5C7CAF3"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CC1CAE9"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0191FF3A"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8F8F87C"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2619186"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5418BD3C"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542094CA"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4420</w:t>
            </w:r>
          </w:p>
        </w:tc>
        <w:tc>
          <w:tcPr>
            <w:tcW w:w="236" w:type="pct"/>
            <w:tcBorders>
              <w:top w:val="nil"/>
              <w:left w:val="nil"/>
              <w:bottom w:val="single" w:sz="4" w:space="0" w:color="auto"/>
              <w:right w:val="single" w:sz="4" w:space="0" w:color="auto"/>
            </w:tcBorders>
            <w:shd w:val="clear" w:color="auto" w:fill="auto"/>
            <w:vAlign w:val="center"/>
          </w:tcPr>
          <w:p w14:paraId="00F8FC1A"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4420</w:t>
            </w:r>
          </w:p>
        </w:tc>
        <w:tc>
          <w:tcPr>
            <w:tcW w:w="215" w:type="pct"/>
            <w:tcBorders>
              <w:top w:val="nil"/>
              <w:left w:val="nil"/>
              <w:bottom w:val="single" w:sz="4" w:space="0" w:color="auto"/>
              <w:right w:val="single" w:sz="4" w:space="0" w:color="auto"/>
            </w:tcBorders>
            <w:shd w:val="clear" w:color="auto" w:fill="auto"/>
            <w:vAlign w:val="center"/>
          </w:tcPr>
          <w:p w14:paraId="6AEC2871"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4420</w:t>
            </w:r>
          </w:p>
        </w:tc>
      </w:tr>
      <w:tr w:rsidR="00A32ED5" w:rsidRPr="002514AC" w14:paraId="0B5A991C"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tcPr>
          <w:p w14:paraId="078142A6"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71" w:type="pct"/>
            <w:tcBorders>
              <w:top w:val="nil"/>
              <w:left w:val="nil"/>
              <w:bottom w:val="single" w:sz="4" w:space="0" w:color="auto"/>
              <w:right w:val="single" w:sz="4" w:space="0" w:color="auto"/>
            </w:tcBorders>
            <w:shd w:val="clear" w:color="auto" w:fill="auto"/>
          </w:tcPr>
          <w:p w14:paraId="04E699B3" w14:textId="77777777" w:rsidR="00A32ED5" w:rsidRPr="002514AC" w:rsidRDefault="00A32ED5" w:rsidP="000A56FD">
            <w:pPr>
              <w:autoSpaceDE/>
              <w:autoSpaceDN/>
              <w:spacing w:line="240" w:lineRule="auto"/>
              <w:ind w:firstLine="0"/>
              <w:jc w:val="center"/>
              <w:rPr>
                <w:color w:val="000000" w:themeColor="text1"/>
                <w:sz w:val="15"/>
                <w:szCs w:val="15"/>
                <w:lang w:bidi="ar-SA"/>
              </w:rPr>
            </w:pPr>
          </w:p>
        </w:tc>
        <w:tc>
          <w:tcPr>
            <w:tcW w:w="1216" w:type="pct"/>
            <w:tcBorders>
              <w:top w:val="nil"/>
              <w:left w:val="nil"/>
              <w:bottom w:val="single" w:sz="4" w:space="0" w:color="auto"/>
              <w:right w:val="single" w:sz="4" w:space="0" w:color="auto"/>
            </w:tcBorders>
            <w:shd w:val="clear" w:color="auto" w:fill="auto"/>
          </w:tcPr>
          <w:p w14:paraId="1DA31A45" w14:textId="77777777" w:rsidR="00A32ED5" w:rsidRPr="002514AC" w:rsidRDefault="00A32ED5" w:rsidP="000A56FD">
            <w:pPr>
              <w:autoSpaceDE/>
              <w:autoSpaceDN/>
              <w:spacing w:line="240" w:lineRule="auto"/>
              <w:ind w:firstLine="0"/>
              <w:jc w:val="left"/>
              <w:rPr>
                <w:i/>
                <w:color w:val="000000" w:themeColor="text1"/>
                <w:sz w:val="15"/>
                <w:szCs w:val="15"/>
              </w:rPr>
            </w:pPr>
          </w:p>
        </w:tc>
        <w:tc>
          <w:tcPr>
            <w:tcW w:w="476" w:type="pct"/>
            <w:tcBorders>
              <w:top w:val="nil"/>
              <w:left w:val="nil"/>
              <w:bottom w:val="single" w:sz="4" w:space="0" w:color="auto"/>
              <w:right w:val="single" w:sz="4" w:space="0" w:color="auto"/>
            </w:tcBorders>
            <w:shd w:val="clear" w:color="auto" w:fill="auto"/>
            <w:vAlign w:val="center"/>
          </w:tcPr>
          <w:p w14:paraId="153387AC"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91" w:type="pct"/>
            <w:tcBorders>
              <w:top w:val="nil"/>
              <w:left w:val="nil"/>
              <w:bottom w:val="single" w:sz="4" w:space="0" w:color="auto"/>
              <w:right w:val="single" w:sz="4" w:space="0" w:color="auto"/>
            </w:tcBorders>
            <w:shd w:val="clear" w:color="auto" w:fill="auto"/>
            <w:vAlign w:val="center"/>
          </w:tcPr>
          <w:p w14:paraId="74E88EF6" w14:textId="77777777" w:rsidR="00A32ED5" w:rsidRPr="002514AC" w:rsidRDefault="00A32ED5" w:rsidP="000A56FD">
            <w:pPr>
              <w:autoSpaceDE/>
              <w:autoSpaceDN/>
              <w:spacing w:line="240" w:lineRule="auto"/>
              <w:ind w:firstLine="0"/>
              <w:rPr>
                <w:b/>
                <w:bCs/>
                <w:i/>
                <w:iCs/>
                <w:color w:val="000000" w:themeColor="text1"/>
                <w:sz w:val="15"/>
                <w:szCs w:val="15"/>
                <w:lang w:bidi="ar-SA"/>
              </w:rPr>
            </w:pPr>
            <w:r w:rsidRPr="002514AC">
              <w:rPr>
                <w:b/>
                <w:bCs/>
                <w:i/>
                <w:iCs/>
                <w:color w:val="000000" w:themeColor="text1"/>
                <w:sz w:val="15"/>
                <w:szCs w:val="15"/>
                <w:lang w:bidi="ar-SA"/>
              </w:rPr>
              <w:fldChar w:fldCharType="begin"/>
            </w:r>
            <w:r w:rsidRPr="002514AC">
              <w:rPr>
                <w:b/>
                <w:bCs/>
                <w:i/>
                <w:iCs/>
                <w:color w:val="000000" w:themeColor="text1"/>
                <w:sz w:val="15"/>
                <w:szCs w:val="15"/>
                <w:lang w:bidi="ar-SA"/>
              </w:rPr>
              <w:instrText xml:space="preserve"> =SUM(ABOVE) </w:instrText>
            </w:r>
            <w:r w:rsidRPr="002514AC">
              <w:rPr>
                <w:b/>
                <w:bCs/>
                <w:i/>
                <w:iCs/>
                <w:color w:val="000000" w:themeColor="text1"/>
                <w:sz w:val="15"/>
                <w:szCs w:val="15"/>
                <w:lang w:bidi="ar-SA"/>
              </w:rPr>
              <w:fldChar w:fldCharType="end"/>
            </w:r>
          </w:p>
        </w:tc>
        <w:tc>
          <w:tcPr>
            <w:tcW w:w="212" w:type="pct"/>
            <w:tcBorders>
              <w:top w:val="nil"/>
              <w:left w:val="nil"/>
              <w:bottom w:val="single" w:sz="4" w:space="0" w:color="auto"/>
              <w:right w:val="single" w:sz="4" w:space="0" w:color="auto"/>
            </w:tcBorders>
            <w:shd w:val="clear" w:color="auto" w:fill="auto"/>
            <w:vAlign w:val="center"/>
          </w:tcPr>
          <w:p w14:paraId="18C161C7"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4DD0C876"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DA74768"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756B5A3D"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3271C0DC"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2" w:type="pct"/>
            <w:tcBorders>
              <w:top w:val="nil"/>
              <w:left w:val="nil"/>
              <w:bottom w:val="single" w:sz="4" w:space="0" w:color="auto"/>
              <w:right w:val="single" w:sz="4" w:space="0" w:color="auto"/>
            </w:tcBorders>
            <w:shd w:val="clear" w:color="auto" w:fill="auto"/>
            <w:vAlign w:val="center"/>
          </w:tcPr>
          <w:p w14:paraId="51008493"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1BEACE47"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19F8293A"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605248B8"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tcPr>
          <w:p w14:paraId="4FBCB2F4"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15" w:type="pct"/>
            <w:tcBorders>
              <w:top w:val="nil"/>
              <w:left w:val="nil"/>
              <w:bottom w:val="single" w:sz="4" w:space="0" w:color="auto"/>
              <w:right w:val="single" w:sz="4" w:space="0" w:color="auto"/>
            </w:tcBorders>
            <w:shd w:val="clear" w:color="auto" w:fill="auto"/>
            <w:vAlign w:val="center"/>
          </w:tcPr>
          <w:p w14:paraId="152A1B00"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r>
      <w:tr w:rsidR="00A32ED5" w:rsidRPr="002514AC" w14:paraId="6BE2A01B"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2DB06CF0"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lastRenderedPageBreak/>
              <w:t>1ТС-3.4</w:t>
            </w:r>
          </w:p>
        </w:tc>
        <w:tc>
          <w:tcPr>
            <w:tcW w:w="271" w:type="pct"/>
            <w:tcBorders>
              <w:top w:val="nil"/>
              <w:left w:val="nil"/>
              <w:bottom w:val="single" w:sz="4" w:space="0" w:color="auto"/>
              <w:right w:val="single" w:sz="4" w:space="0" w:color="auto"/>
            </w:tcBorders>
            <w:shd w:val="clear" w:color="auto" w:fill="auto"/>
            <w:hideMark/>
          </w:tcPr>
          <w:p w14:paraId="644FFBA4"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6B75B537" w14:textId="77777777" w:rsidR="00A32ED5" w:rsidRPr="00415853" w:rsidRDefault="00A32ED5" w:rsidP="000A56FD">
            <w:pPr>
              <w:autoSpaceDE/>
              <w:autoSpaceDN/>
              <w:spacing w:line="240" w:lineRule="auto"/>
              <w:ind w:firstLine="0"/>
              <w:jc w:val="left"/>
              <w:rPr>
                <w:b/>
                <w:color w:val="000000" w:themeColor="text1"/>
                <w:sz w:val="15"/>
              </w:rPr>
            </w:pPr>
            <w:r w:rsidRPr="00415853">
              <w:rPr>
                <w:b/>
                <w:color w:val="000000" w:themeColor="text1"/>
                <w:sz w:val="15"/>
              </w:rPr>
              <w:t>Комплексная реконструкция объектов недвижимого имущества с кадастровыми номерами 18:28:000000:3092, 18:28:000000:3096, 18:28:000000:3094, 18:28:000000:3084, 18:28:000000:7888, 18:28:000000:3391 в связи с увеличением диаметра для обеспечения нормативных гидравлических режимов</w:t>
            </w:r>
          </w:p>
        </w:tc>
        <w:tc>
          <w:tcPr>
            <w:tcW w:w="476" w:type="pct"/>
            <w:tcBorders>
              <w:top w:val="nil"/>
              <w:left w:val="nil"/>
              <w:bottom w:val="single" w:sz="4" w:space="0" w:color="auto"/>
              <w:right w:val="single" w:sz="4" w:space="0" w:color="auto"/>
            </w:tcBorders>
            <w:shd w:val="clear" w:color="auto" w:fill="auto"/>
            <w:vAlign w:val="center"/>
            <w:hideMark/>
          </w:tcPr>
          <w:p w14:paraId="1DB5FBBD"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698745C5" w14:textId="3B6DCFC1" w:rsidR="00A32ED5" w:rsidRPr="00415853" w:rsidRDefault="00A32ED5" w:rsidP="000A56FD">
            <w:pPr>
              <w:autoSpaceDE/>
              <w:autoSpaceDN/>
              <w:spacing w:line="240" w:lineRule="auto"/>
              <w:ind w:firstLine="0"/>
              <w:jc w:val="center"/>
              <w:rPr>
                <w:b/>
                <w:color w:val="000000" w:themeColor="text1"/>
                <w:sz w:val="15"/>
              </w:rPr>
            </w:pPr>
            <w:r w:rsidRPr="002514AC">
              <w:rPr>
                <w:b/>
                <w:bCs/>
                <w:color w:val="000000" w:themeColor="text1"/>
                <w:sz w:val="15"/>
                <w:szCs w:val="15"/>
                <w:lang w:bidi="ar-SA"/>
              </w:rPr>
              <w:t>179851</w:t>
            </w:r>
          </w:p>
        </w:tc>
        <w:tc>
          <w:tcPr>
            <w:tcW w:w="212" w:type="pct"/>
            <w:tcBorders>
              <w:top w:val="nil"/>
              <w:left w:val="nil"/>
              <w:bottom w:val="single" w:sz="4" w:space="0" w:color="auto"/>
              <w:right w:val="single" w:sz="4" w:space="0" w:color="auto"/>
            </w:tcBorders>
            <w:shd w:val="clear" w:color="auto" w:fill="auto"/>
            <w:vAlign w:val="center"/>
            <w:hideMark/>
          </w:tcPr>
          <w:p w14:paraId="058C74AE"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864F014"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5564</w:t>
            </w:r>
          </w:p>
        </w:tc>
        <w:tc>
          <w:tcPr>
            <w:tcW w:w="212" w:type="pct"/>
            <w:tcBorders>
              <w:top w:val="nil"/>
              <w:left w:val="nil"/>
              <w:bottom w:val="single" w:sz="4" w:space="0" w:color="auto"/>
              <w:right w:val="single" w:sz="4" w:space="0" w:color="auto"/>
            </w:tcBorders>
            <w:shd w:val="clear" w:color="auto" w:fill="auto"/>
            <w:vAlign w:val="center"/>
            <w:hideMark/>
          </w:tcPr>
          <w:p w14:paraId="535B2A4C" w14:textId="7EC7EE3C" w:rsidR="00A32ED5" w:rsidRPr="00415853"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2436</w:t>
            </w:r>
          </w:p>
        </w:tc>
        <w:tc>
          <w:tcPr>
            <w:tcW w:w="212" w:type="pct"/>
            <w:tcBorders>
              <w:top w:val="nil"/>
              <w:left w:val="nil"/>
              <w:bottom w:val="single" w:sz="4" w:space="0" w:color="auto"/>
              <w:right w:val="single" w:sz="4" w:space="0" w:color="auto"/>
            </w:tcBorders>
            <w:shd w:val="clear" w:color="auto" w:fill="auto"/>
            <w:vAlign w:val="center"/>
            <w:hideMark/>
          </w:tcPr>
          <w:p w14:paraId="6B728956"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240B9F61" w14:textId="77777777" w:rsidR="00A32ED5" w:rsidRPr="00415853"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13045</w:t>
            </w:r>
            <w:r w:rsidRPr="00415853">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6CEE1EE2" w14:textId="77777777" w:rsidR="00A32ED5" w:rsidRPr="00415853"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28592</w:t>
            </w:r>
            <w:r w:rsidRPr="00415853">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623AB5B" w14:textId="570B6CCE" w:rsidR="00A32ED5" w:rsidRPr="00415853"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9480</w:t>
            </w:r>
          </w:p>
        </w:tc>
        <w:tc>
          <w:tcPr>
            <w:tcW w:w="236" w:type="pct"/>
            <w:tcBorders>
              <w:top w:val="nil"/>
              <w:left w:val="nil"/>
              <w:bottom w:val="single" w:sz="4" w:space="0" w:color="auto"/>
              <w:right w:val="single" w:sz="4" w:space="0" w:color="auto"/>
            </w:tcBorders>
            <w:shd w:val="clear" w:color="auto" w:fill="auto"/>
            <w:vAlign w:val="center"/>
            <w:hideMark/>
          </w:tcPr>
          <w:p w14:paraId="2171813A" w14:textId="6C5A0229" w:rsidR="00A32ED5" w:rsidRPr="00415853"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49681</w:t>
            </w:r>
          </w:p>
        </w:tc>
        <w:tc>
          <w:tcPr>
            <w:tcW w:w="236" w:type="pct"/>
            <w:tcBorders>
              <w:top w:val="nil"/>
              <w:left w:val="nil"/>
              <w:bottom w:val="single" w:sz="4" w:space="0" w:color="auto"/>
              <w:right w:val="single" w:sz="4" w:space="0" w:color="auto"/>
            </w:tcBorders>
            <w:shd w:val="clear" w:color="auto" w:fill="auto"/>
            <w:vAlign w:val="center"/>
            <w:hideMark/>
          </w:tcPr>
          <w:p w14:paraId="1A774645"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50653</w:t>
            </w:r>
            <w:r w:rsidRPr="002514AC">
              <w:rPr>
                <w:b/>
                <w:bCs/>
                <w:color w:val="000000" w:themeColor="text1"/>
                <w:sz w:val="15"/>
                <w:szCs w:val="15"/>
                <w:lang w:bidi="ar-SA"/>
              </w:rPr>
              <w:t> </w:t>
            </w:r>
            <w:r w:rsidRPr="00415853">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CCF8162"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20400</w:t>
            </w:r>
            <w:r w:rsidRPr="002514AC">
              <w:rPr>
                <w:b/>
                <w:bCs/>
                <w:color w:val="000000" w:themeColor="text1"/>
                <w:sz w:val="15"/>
                <w:szCs w:val="15"/>
                <w:lang w:bidi="ar-SA"/>
              </w:rPr>
              <w:t>  </w:t>
            </w:r>
            <w:r w:rsidRPr="00415853">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6FA36EE8"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r>
      <w:tr w:rsidR="00A32ED5" w:rsidRPr="002514AC" w14:paraId="4584DBD5"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0252650"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1ТС-3.4.1</w:t>
            </w:r>
          </w:p>
        </w:tc>
        <w:tc>
          <w:tcPr>
            <w:tcW w:w="271" w:type="pct"/>
            <w:tcBorders>
              <w:top w:val="nil"/>
              <w:left w:val="nil"/>
              <w:bottom w:val="single" w:sz="4" w:space="0" w:color="auto"/>
              <w:right w:val="single" w:sz="4" w:space="0" w:color="auto"/>
            </w:tcBorders>
            <w:shd w:val="clear" w:color="auto" w:fill="auto"/>
            <w:hideMark/>
          </w:tcPr>
          <w:p w14:paraId="5C3BCAAA" w14:textId="77777777" w:rsidR="00A32ED5" w:rsidRPr="00415853" w:rsidRDefault="00A32ED5" w:rsidP="000A56FD">
            <w:pPr>
              <w:autoSpaceDE/>
              <w:autoSpaceDN/>
              <w:spacing w:line="240" w:lineRule="auto"/>
              <w:ind w:firstLine="0"/>
              <w:jc w:val="center"/>
              <w:rPr>
                <w:i/>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7CDAC27B" w14:textId="77777777" w:rsidR="00A32ED5" w:rsidRPr="00415853" w:rsidRDefault="00A32ED5" w:rsidP="000A56FD">
            <w:pPr>
              <w:autoSpaceDE/>
              <w:autoSpaceDN/>
              <w:spacing w:line="240" w:lineRule="auto"/>
              <w:ind w:firstLine="0"/>
              <w:jc w:val="left"/>
              <w:rPr>
                <w:i/>
                <w:color w:val="000000" w:themeColor="text1"/>
                <w:sz w:val="15"/>
              </w:rPr>
            </w:pPr>
            <w:r w:rsidRPr="00415853">
              <w:rPr>
                <w:i/>
                <w:color w:val="000000" w:themeColor="text1"/>
                <w:sz w:val="15"/>
              </w:rPr>
              <w:t xml:space="preserve">Реконструкция объектов соглашения «Распределительная теплосеть от ТК-670 до ТК-689 протяженностью 746 м», «Распределительная теплосеть от ТК-777 до ТК-690 протяженностью 1023,3 м« (участок теплотрассы от  ТК-683 ул. Буденного 1 до ТК-795 ул. Пехтина 14 замена Ду-200мм на Ду250 мм (подземная канальная  прокладка с заменой теплоизоляции </w:t>
            </w:r>
            <w:proofErr w:type="gramStart"/>
            <w:r w:rsidRPr="00415853">
              <w:rPr>
                <w:i/>
                <w:color w:val="000000" w:themeColor="text1"/>
                <w:sz w:val="15"/>
              </w:rPr>
              <w:t>на</w:t>
            </w:r>
            <w:proofErr w:type="gramEnd"/>
            <w:r w:rsidRPr="00415853">
              <w:rPr>
                <w:i/>
                <w:color w:val="000000" w:themeColor="text1"/>
                <w:sz w:val="15"/>
              </w:rPr>
              <w:t xml:space="preserve"> ППУ))</w:t>
            </w:r>
          </w:p>
        </w:tc>
        <w:tc>
          <w:tcPr>
            <w:tcW w:w="476" w:type="pct"/>
            <w:tcBorders>
              <w:top w:val="nil"/>
              <w:left w:val="nil"/>
              <w:bottom w:val="single" w:sz="4" w:space="0" w:color="auto"/>
              <w:right w:val="single" w:sz="4" w:space="0" w:color="auto"/>
            </w:tcBorders>
            <w:shd w:val="clear" w:color="auto" w:fill="auto"/>
            <w:vAlign w:val="center"/>
            <w:hideMark/>
          </w:tcPr>
          <w:p w14:paraId="6F63EA02"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r w:rsidRPr="002514AC">
              <w:rPr>
                <w:i/>
                <w:iCs/>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67153C58" w14:textId="53558F7A" w:rsidR="00A32ED5" w:rsidRPr="00415853"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44290</w:t>
            </w:r>
          </w:p>
        </w:tc>
        <w:tc>
          <w:tcPr>
            <w:tcW w:w="212" w:type="pct"/>
            <w:tcBorders>
              <w:top w:val="nil"/>
              <w:left w:val="nil"/>
              <w:bottom w:val="single" w:sz="4" w:space="0" w:color="auto"/>
              <w:right w:val="single" w:sz="4" w:space="0" w:color="auto"/>
            </w:tcBorders>
            <w:shd w:val="clear" w:color="auto" w:fill="auto"/>
            <w:vAlign w:val="center"/>
            <w:hideMark/>
          </w:tcPr>
          <w:p w14:paraId="34B8F248"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63386BA"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1137</w:t>
            </w:r>
          </w:p>
        </w:tc>
        <w:tc>
          <w:tcPr>
            <w:tcW w:w="212" w:type="pct"/>
            <w:tcBorders>
              <w:top w:val="nil"/>
              <w:left w:val="nil"/>
              <w:bottom w:val="single" w:sz="4" w:space="0" w:color="auto"/>
              <w:right w:val="single" w:sz="4" w:space="0" w:color="auto"/>
            </w:tcBorders>
            <w:shd w:val="clear" w:color="auto" w:fill="auto"/>
            <w:vAlign w:val="center"/>
            <w:hideMark/>
          </w:tcPr>
          <w:p w14:paraId="71C46DDA" w14:textId="146E195C"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1182</w:t>
            </w:r>
          </w:p>
        </w:tc>
        <w:tc>
          <w:tcPr>
            <w:tcW w:w="212" w:type="pct"/>
            <w:tcBorders>
              <w:top w:val="nil"/>
              <w:left w:val="nil"/>
              <w:bottom w:val="single" w:sz="4" w:space="0" w:color="auto"/>
              <w:right w:val="single" w:sz="4" w:space="0" w:color="auto"/>
            </w:tcBorders>
            <w:shd w:val="clear" w:color="auto" w:fill="auto"/>
            <w:vAlign w:val="center"/>
            <w:hideMark/>
          </w:tcPr>
          <w:p w14:paraId="17B72DB2"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6960D5E9" w14:textId="77777777"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1800</w:t>
            </w: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2FB3A17"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3AF05428" w14:textId="5ECF9053" w:rsidR="00A32ED5" w:rsidRPr="00415853" w:rsidRDefault="00A32ED5" w:rsidP="000A56FD">
            <w:pPr>
              <w:autoSpaceDE/>
              <w:autoSpaceDN/>
              <w:spacing w:line="240" w:lineRule="auto"/>
              <w:ind w:firstLine="0"/>
              <w:jc w:val="center"/>
              <w:rPr>
                <w:i/>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30D9472B" w14:textId="5BE098F1"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40171</w:t>
            </w:r>
          </w:p>
        </w:tc>
        <w:tc>
          <w:tcPr>
            <w:tcW w:w="236" w:type="pct"/>
            <w:tcBorders>
              <w:top w:val="nil"/>
              <w:left w:val="nil"/>
              <w:bottom w:val="single" w:sz="4" w:space="0" w:color="auto"/>
              <w:right w:val="single" w:sz="4" w:space="0" w:color="auto"/>
            </w:tcBorders>
            <w:shd w:val="clear" w:color="auto" w:fill="auto"/>
            <w:vAlign w:val="center"/>
            <w:hideMark/>
          </w:tcPr>
          <w:p w14:paraId="1A8BFEC9"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07BA2769" w14:textId="525838C1" w:rsidR="00A32ED5" w:rsidRPr="00415853" w:rsidRDefault="00A32ED5" w:rsidP="000A56FD">
            <w:pPr>
              <w:autoSpaceDE/>
              <w:autoSpaceDN/>
              <w:spacing w:line="240" w:lineRule="auto"/>
              <w:ind w:firstLine="0"/>
              <w:jc w:val="center"/>
              <w:rPr>
                <w:i/>
                <w:color w:val="000000" w:themeColor="text1"/>
                <w:sz w:val="15"/>
              </w:rPr>
            </w:pPr>
          </w:p>
        </w:tc>
        <w:tc>
          <w:tcPr>
            <w:tcW w:w="215" w:type="pct"/>
            <w:tcBorders>
              <w:top w:val="nil"/>
              <w:left w:val="nil"/>
              <w:bottom w:val="single" w:sz="4" w:space="0" w:color="auto"/>
              <w:right w:val="single" w:sz="4" w:space="0" w:color="auto"/>
            </w:tcBorders>
            <w:shd w:val="clear" w:color="auto" w:fill="auto"/>
            <w:vAlign w:val="center"/>
            <w:hideMark/>
          </w:tcPr>
          <w:p w14:paraId="0B869814"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0441DE4B"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832316E"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1ТС-3.4.2</w:t>
            </w:r>
          </w:p>
        </w:tc>
        <w:tc>
          <w:tcPr>
            <w:tcW w:w="271" w:type="pct"/>
            <w:tcBorders>
              <w:top w:val="nil"/>
              <w:left w:val="nil"/>
              <w:bottom w:val="single" w:sz="4" w:space="0" w:color="auto"/>
              <w:right w:val="single" w:sz="4" w:space="0" w:color="auto"/>
            </w:tcBorders>
            <w:shd w:val="clear" w:color="auto" w:fill="auto"/>
            <w:hideMark/>
          </w:tcPr>
          <w:p w14:paraId="489F117E"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color w:val="000000" w:themeColor="text1"/>
                <w:sz w:val="15"/>
                <w:szCs w:val="15"/>
                <w:lang w:bidi="ar-SA"/>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96EE205" w14:textId="77777777" w:rsidR="00A32ED5" w:rsidRPr="002514AC" w:rsidRDefault="00A32ED5" w:rsidP="000A56FD">
            <w:pPr>
              <w:autoSpaceDE/>
              <w:autoSpaceDN/>
              <w:spacing w:line="240" w:lineRule="auto"/>
              <w:ind w:firstLine="0"/>
              <w:jc w:val="left"/>
              <w:rPr>
                <w:i/>
                <w:iCs/>
                <w:color w:val="000000" w:themeColor="text1"/>
                <w:sz w:val="15"/>
                <w:szCs w:val="15"/>
                <w:lang w:bidi="ar-SA"/>
              </w:rPr>
            </w:pPr>
            <w:r w:rsidRPr="002514AC">
              <w:rPr>
                <w:i/>
                <w:color w:val="000000" w:themeColor="text1"/>
                <w:sz w:val="15"/>
                <w:szCs w:val="15"/>
              </w:rPr>
              <w:t>Реконструкция объектов соглашения «Распределительная теплосеть от ТК-319 до УЗ-325 протяженностью 1372,2 м», «Распределительная теплосеть от УЗ-325 до УЗ-345 протяженностью 1463 м», «Распределительная теплосеть от УЗ-344 до  УЗ-1137» (реконструкция теплотрассы от Уз-322 до Уз-325 (L-0,149 км), от Уз-325 до Уз-344 (L-1,39 км)</w:t>
            </w:r>
            <w:proofErr w:type="gramStart"/>
            <w:r w:rsidRPr="002514AC">
              <w:rPr>
                <w:i/>
                <w:color w:val="000000" w:themeColor="text1"/>
                <w:sz w:val="15"/>
                <w:szCs w:val="15"/>
              </w:rPr>
              <w:t>,о</w:t>
            </w:r>
            <w:proofErr w:type="gramEnd"/>
            <w:r w:rsidRPr="002514AC">
              <w:rPr>
                <w:i/>
                <w:color w:val="000000" w:themeColor="text1"/>
                <w:sz w:val="15"/>
                <w:szCs w:val="15"/>
              </w:rPr>
              <w:t>т Уз-344 до Уз-339 (L-0,333 км) замена Ду-200мм на Ду-300мм, с теплоизоляцией из ППУ)</w:t>
            </w:r>
          </w:p>
        </w:tc>
        <w:tc>
          <w:tcPr>
            <w:tcW w:w="476" w:type="pct"/>
            <w:tcBorders>
              <w:top w:val="nil"/>
              <w:left w:val="nil"/>
              <w:bottom w:val="single" w:sz="4" w:space="0" w:color="auto"/>
              <w:right w:val="single" w:sz="4" w:space="0" w:color="auto"/>
            </w:tcBorders>
            <w:shd w:val="clear" w:color="auto" w:fill="auto"/>
            <w:vAlign w:val="center"/>
            <w:hideMark/>
          </w:tcPr>
          <w:p w14:paraId="4DE1AC16"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6593B2C3" w14:textId="19EFAFEF" w:rsidR="00A32ED5" w:rsidRPr="002514AC" w:rsidRDefault="00415853" w:rsidP="000A56FD">
            <w:pPr>
              <w:autoSpaceDE/>
              <w:autoSpaceDN/>
              <w:spacing w:line="240" w:lineRule="auto"/>
              <w:ind w:firstLine="0"/>
              <w:jc w:val="center"/>
              <w:rPr>
                <w:b/>
                <w:bCs/>
                <w:i/>
                <w:iCs/>
                <w:color w:val="000000" w:themeColor="text1"/>
                <w:sz w:val="15"/>
                <w:szCs w:val="15"/>
                <w:lang w:bidi="ar-SA"/>
              </w:rPr>
            </w:pPr>
            <w:r>
              <w:rPr>
                <w:b/>
                <w:bCs/>
                <w:i/>
                <w:iCs/>
                <w:color w:val="000000" w:themeColor="text1"/>
                <w:sz w:val="15"/>
                <w:szCs w:val="15"/>
                <w:lang w:bidi="ar-SA"/>
              </w:rPr>
              <w:t>73460</w:t>
            </w:r>
          </w:p>
        </w:tc>
        <w:tc>
          <w:tcPr>
            <w:tcW w:w="212" w:type="pct"/>
            <w:tcBorders>
              <w:top w:val="nil"/>
              <w:left w:val="nil"/>
              <w:bottom w:val="single" w:sz="4" w:space="0" w:color="auto"/>
              <w:right w:val="single" w:sz="4" w:space="0" w:color="auto"/>
            </w:tcBorders>
            <w:shd w:val="clear" w:color="auto" w:fill="auto"/>
            <w:vAlign w:val="center"/>
            <w:hideMark/>
          </w:tcPr>
          <w:p w14:paraId="6E3DDCD2"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tcPr>
          <w:p w14:paraId="564D5967" w14:textId="1B3D1C9F" w:rsidR="00A32ED5" w:rsidRPr="002514AC" w:rsidRDefault="00415853" w:rsidP="000A56FD">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1999</w:t>
            </w:r>
          </w:p>
        </w:tc>
        <w:tc>
          <w:tcPr>
            <w:tcW w:w="212" w:type="pct"/>
            <w:tcBorders>
              <w:top w:val="nil"/>
              <w:left w:val="nil"/>
              <w:bottom w:val="single" w:sz="4" w:space="0" w:color="auto"/>
              <w:right w:val="single" w:sz="4" w:space="0" w:color="auto"/>
            </w:tcBorders>
            <w:shd w:val="clear" w:color="auto" w:fill="auto"/>
            <w:vAlign w:val="center"/>
          </w:tcPr>
          <w:p w14:paraId="706B9AA8" w14:textId="127FCD77" w:rsidR="00A32ED5" w:rsidRPr="002514AC" w:rsidRDefault="00415853" w:rsidP="000A56FD">
            <w:pPr>
              <w:autoSpaceDE/>
              <w:autoSpaceDN/>
              <w:spacing w:line="240" w:lineRule="auto"/>
              <w:ind w:firstLine="0"/>
              <w:jc w:val="center"/>
              <w:rPr>
                <w:i/>
                <w:iCs/>
                <w:color w:val="000000" w:themeColor="text1"/>
                <w:sz w:val="15"/>
                <w:szCs w:val="15"/>
                <w:lang w:bidi="ar-SA"/>
              </w:rPr>
            </w:pPr>
            <w:r>
              <w:rPr>
                <w:i/>
                <w:iCs/>
                <w:color w:val="000000" w:themeColor="text1"/>
                <w:sz w:val="15"/>
                <w:szCs w:val="15"/>
                <w:lang w:bidi="ar-SA"/>
              </w:rPr>
              <w:t>408</w:t>
            </w:r>
          </w:p>
        </w:tc>
        <w:tc>
          <w:tcPr>
            <w:tcW w:w="212" w:type="pct"/>
            <w:tcBorders>
              <w:top w:val="nil"/>
              <w:left w:val="nil"/>
              <w:bottom w:val="single" w:sz="4" w:space="0" w:color="auto"/>
              <w:right w:val="single" w:sz="4" w:space="0" w:color="auto"/>
            </w:tcBorders>
            <w:shd w:val="clear" w:color="auto" w:fill="auto"/>
            <w:vAlign w:val="center"/>
            <w:hideMark/>
          </w:tcPr>
          <w:p w14:paraId="6B1921DB"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3E34AE18"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c>
          <w:tcPr>
            <w:tcW w:w="212" w:type="pct"/>
            <w:tcBorders>
              <w:top w:val="nil"/>
              <w:left w:val="nil"/>
              <w:bottom w:val="single" w:sz="4" w:space="0" w:color="auto"/>
              <w:right w:val="single" w:sz="4" w:space="0" w:color="auto"/>
            </w:tcBorders>
            <w:shd w:val="clear" w:color="auto" w:fill="auto"/>
            <w:vAlign w:val="center"/>
            <w:hideMark/>
          </w:tcPr>
          <w:p w14:paraId="060798FA"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6C846285"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p>
        </w:tc>
        <w:tc>
          <w:tcPr>
            <w:tcW w:w="236" w:type="pct"/>
            <w:tcBorders>
              <w:top w:val="nil"/>
              <w:left w:val="nil"/>
              <w:bottom w:val="single" w:sz="4" w:space="0" w:color="auto"/>
              <w:right w:val="single" w:sz="4" w:space="0" w:color="auto"/>
            </w:tcBorders>
            <w:shd w:val="clear" w:color="auto" w:fill="auto"/>
            <w:vAlign w:val="center"/>
            <w:hideMark/>
          </w:tcPr>
          <w:p w14:paraId="2DC46EE5"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c>
          <w:tcPr>
            <w:tcW w:w="236" w:type="pct"/>
            <w:tcBorders>
              <w:top w:val="nil"/>
              <w:left w:val="nil"/>
              <w:bottom w:val="single" w:sz="4" w:space="0" w:color="auto"/>
              <w:right w:val="single" w:sz="4" w:space="0" w:color="auto"/>
            </w:tcBorders>
            <w:shd w:val="clear" w:color="auto" w:fill="auto"/>
            <w:vAlign w:val="center"/>
            <w:hideMark/>
          </w:tcPr>
          <w:p w14:paraId="63DF144A"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50653 </w:t>
            </w:r>
          </w:p>
        </w:tc>
        <w:tc>
          <w:tcPr>
            <w:tcW w:w="236" w:type="pct"/>
            <w:tcBorders>
              <w:top w:val="nil"/>
              <w:left w:val="nil"/>
              <w:bottom w:val="single" w:sz="4" w:space="0" w:color="auto"/>
              <w:right w:val="single" w:sz="4" w:space="0" w:color="auto"/>
            </w:tcBorders>
            <w:shd w:val="clear" w:color="auto" w:fill="auto"/>
            <w:vAlign w:val="center"/>
            <w:hideMark/>
          </w:tcPr>
          <w:p w14:paraId="001A5791"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20400 </w:t>
            </w:r>
          </w:p>
        </w:tc>
        <w:tc>
          <w:tcPr>
            <w:tcW w:w="215" w:type="pct"/>
            <w:tcBorders>
              <w:top w:val="nil"/>
              <w:left w:val="nil"/>
              <w:bottom w:val="single" w:sz="4" w:space="0" w:color="auto"/>
              <w:right w:val="single" w:sz="4" w:space="0" w:color="auto"/>
            </w:tcBorders>
            <w:shd w:val="clear" w:color="auto" w:fill="auto"/>
            <w:vAlign w:val="center"/>
            <w:hideMark/>
          </w:tcPr>
          <w:p w14:paraId="0D9E12BF" w14:textId="77777777" w:rsidR="00A32ED5" w:rsidRPr="002514AC" w:rsidRDefault="00A32ED5" w:rsidP="000A56FD">
            <w:pPr>
              <w:autoSpaceDE/>
              <w:autoSpaceDN/>
              <w:spacing w:line="240" w:lineRule="auto"/>
              <w:ind w:firstLine="0"/>
              <w:jc w:val="center"/>
              <w:rPr>
                <w:i/>
                <w:iCs/>
                <w:color w:val="000000" w:themeColor="text1"/>
                <w:sz w:val="15"/>
                <w:szCs w:val="15"/>
                <w:lang w:bidi="ar-SA"/>
              </w:rPr>
            </w:pPr>
            <w:r w:rsidRPr="002514AC">
              <w:rPr>
                <w:i/>
                <w:iCs/>
                <w:color w:val="000000" w:themeColor="text1"/>
                <w:sz w:val="15"/>
                <w:szCs w:val="15"/>
                <w:lang w:bidi="ar-SA"/>
              </w:rPr>
              <w:t> </w:t>
            </w:r>
          </w:p>
        </w:tc>
      </w:tr>
      <w:tr w:rsidR="00A32ED5" w:rsidRPr="002514AC" w14:paraId="5DB17852"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DF987DD"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1ТС-3.4.3</w:t>
            </w:r>
          </w:p>
        </w:tc>
        <w:tc>
          <w:tcPr>
            <w:tcW w:w="271" w:type="pct"/>
            <w:tcBorders>
              <w:top w:val="nil"/>
              <w:left w:val="nil"/>
              <w:bottom w:val="single" w:sz="4" w:space="0" w:color="auto"/>
              <w:right w:val="single" w:sz="4" w:space="0" w:color="auto"/>
            </w:tcBorders>
            <w:shd w:val="clear" w:color="auto" w:fill="auto"/>
            <w:hideMark/>
          </w:tcPr>
          <w:p w14:paraId="18DE2A85" w14:textId="77777777" w:rsidR="00A32ED5" w:rsidRPr="00415853" w:rsidRDefault="00A32ED5" w:rsidP="000A56FD">
            <w:pPr>
              <w:autoSpaceDE/>
              <w:autoSpaceDN/>
              <w:spacing w:line="240" w:lineRule="auto"/>
              <w:ind w:firstLine="0"/>
              <w:jc w:val="center"/>
              <w:rPr>
                <w:color w:val="000000" w:themeColor="text1"/>
                <w:sz w:val="15"/>
              </w:rPr>
            </w:pPr>
            <w:r w:rsidRPr="00415853">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E11F853" w14:textId="77777777" w:rsidR="00A32ED5" w:rsidRPr="00415853" w:rsidRDefault="00A32ED5" w:rsidP="000A56FD">
            <w:pPr>
              <w:autoSpaceDE/>
              <w:autoSpaceDN/>
              <w:spacing w:line="240" w:lineRule="auto"/>
              <w:ind w:firstLine="0"/>
              <w:jc w:val="left"/>
              <w:rPr>
                <w:i/>
                <w:color w:val="000000" w:themeColor="text1"/>
                <w:sz w:val="15"/>
              </w:rPr>
            </w:pPr>
            <w:r w:rsidRPr="00415853">
              <w:rPr>
                <w:i/>
                <w:color w:val="000000" w:themeColor="text1"/>
                <w:sz w:val="15"/>
              </w:rPr>
              <w:t>Реконструкция объекта соглашения «Тепловые сети от котельной № 2 МУП «</w:t>
            </w:r>
            <w:proofErr w:type="spellStart"/>
            <w:r w:rsidRPr="00415853">
              <w:rPr>
                <w:i/>
                <w:color w:val="000000" w:themeColor="text1"/>
                <w:sz w:val="15"/>
              </w:rPr>
              <w:t>Глазовские</w:t>
            </w:r>
            <w:proofErr w:type="spellEnd"/>
            <w:r w:rsidRPr="00415853">
              <w:rPr>
                <w:i/>
                <w:color w:val="000000" w:themeColor="text1"/>
                <w:sz w:val="15"/>
              </w:rPr>
              <w:t xml:space="preserve"> теплосети» (участок теплотрассы от Уз-1173а (возле дома 45а по ул. Драгунова) до Уз-1003а (пересечение ул. Пастухова и Щорса))</w:t>
            </w:r>
          </w:p>
        </w:tc>
        <w:tc>
          <w:tcPr>
            <w:tcW w:w="476" w:type="pct"/>
            <w:tcBorders>
              <w:top w:val="nil"/>
              <w:left w:val="nil"/>
              <w:bottom w:val="single" w:sz="4" w:space="0" w:color="auto"/>
              <w:right w:val="single" w:sz="4" w:space="0" w:color="auto"/>
            </w:tcBorders>
            <w:shd w:val="clear" w:color="auto" w:fill="auto"/>
            <w:vAlign w:val="center"/>
            <w:hideMark/>
          </w:tcPr>
          <w:p w14:paraId="327050FC"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Привлечённые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19DF9C4E" w14:textId="4BFA0F91" w:rsidR="00A32ED5" w:rsidRPr="00415853" w:rsidRDefault="00A32ED5" w:rsidP="000A56FD">
            <w:pPr>
              <w:autoSpaceDE/>
              <w:autoSpaceDN/>
              <w:spacing w:line="240" w:lineRule="auto"/>
              <w:ind w:firstLine="0"/>
              <w:jc w:val="center"/>
              <w:rPr>
                <w:b/>
                <w:i/>
                <w:color w:val="000000" w:themeColor="text1"/>
                <w:sz w:val="15"/>
              </w:rPr>
            </w:pPr>
            <w:r w:rsidRPr="002514AC">
              <w:rPr>
                <w:b/>
                <w:bCs/>
                <w:i/>
                <w:iCs/>
                <w:color w:val="000000" w:themeColor="text1"/>
                <w:sz w:val="15"/>
                <w:szCs w:val="15"/>
                <w:lang w:bidi="ar-SA"/>
              </w:rPr>
              <w:t>62101</w:t>
            </w:r>
          </w:p>
        </w:tc>
        <w:tc>
          <w:tcPr>
            <w:tcW w:w="212" w:type="pct"/>
            <w:tcBorders>
              <w:top w:val="nil"/>
              <w:left w:val="nil"/>
              <w:bottom w:val="single" w:sz="4" w:space="0" w:color="auto"/>
              <w:right w:val="single" w:sz="4" w:space="0" w:color="auto"/>
            </w:tcBorders>
            <w:shd w:val="clear" w:color="auto" w:fill="auto"/>
            <w:vAlign w:val="center"/>
            <w:hideMark/>
          </w:tcPr>
          <w:p w14:paraId="327C1E20"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E9C7788"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2428</w:t>
            </w:r>
          </w:p>
        </w:tc>
        <w:tc>
          <w:tcPr>
            <w:tcW w:w="212" w:type="pct"/>
            <w:tcBorders>
              <w:top w:val="nil"/>
              <w:left w:val="nil"/>
              <w:bottom w:val="single" w:sz="4" w:space="0" w:color="auto"/>
              <w:right w:val="single" w:sz="4" w:space="0" w:color="auto"/>
            </w:tcBorders>
            <w:shd w:val="clear" w:color="auto" w:fill="auto"/>
            <w:vAlign w:val="center"/>
            <w:hideMark/>
          </w:tcPr>
          <w:p w14:paraId="33A2884E" w14:textId="10500AC3"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846</w:t>
            </w:r>
          </w:p>
        </w:tc>
        <w:tc>
          <w:tcPr>
            <w:tcW w:w="212" w:type="pct"/>
            <w:tcBorders>
              <w:top w:val="nil"/>
              <w:left w:val="nil"/>
              <w:bottom w:val="single" w:sz="4" w:space="0" w:color="auto"/>
              <w:right w:val="single" w:sz="4" w:space="0" w:color="auto"/>
            </w:tcBorders>
            <w:shd w:val="clear" w:color="auto" w:fill="auto"/>
            <w:vAlign w:val="center"/>
            <w:hideMark/>
          </w:tcPr>
          <w:p w14:paraId="7D53E163"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15FA96FE" w14:textId="77777777"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11245</w:t>
            </w:r>
            <w:r w:rsidRPr="00415853">
              <w:rPr>
                <w:i/>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97F43D9"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r w:rsidRPr="002514AC">
              <w:rPr>
                <w:i/>
                <w:iCs/>
                <w:color w:val="000000" w:themeColor="text1"/>
                <w:sz w:val="15"/>
                <w:szCs w:val="15"/>
                <w:lang w:bidi="ar-SA"/>
              </w:rPr>
              <w:t>28592</w:t>
            </w:r>
          </w:p>
        </w:tc>
        <w:tc>
          <w:tcPr>
            <w:tcW w:w="236" w:type="pct"/>
            <w:tcBorders>
              <w:top w:val="nil"/>
              <w:left w:val="nil"/>
              <w:bottom w:val="single" w:sz="4" w:space="0" w:color="auto"/>
              <w:right w:val="single" w:sz="4" w:space="0" w:color="auto"/>
            </w:tcBorders>
            <w:shd w:val="clear" w:color="auto" w:fill="auto"/>
            <w:vAlign w:val="center"/>
            <w:hideMark/>
          </w:tcPr>
          <w:p w14:paraId="325AB0CD"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r w:rsidRPr="002514AC">
              <w:rPr>
                <w:i/>
                <w:iCs/>
                <w:color w:val="000000" w:themeColor="text1"/>
                <w:sz w:val="15"/>
                <w:szCs w:val="15"/>
                <w:lang w:bidi="ar-SA"/>
              </w:rPr>
              <w:t>9480</w:t>
            </w:r>
          </w:p>
        </w:tc>
        <w:tc>
          <w:tcPr>
            <w:tcW w:w="236" w:type="pct"/>
            <w:tcBorders>
              <w:top w:val="nil"/>
              <w:left w:val="nil"/>
              <w:bottom w:val="single" w:sz="4" w:space="0" w:color="auto"/>
              <w:right w:val="single" w:sz="4" w:space="0" w:color="auto"/>
            </w:tcBorders>
            <w:shd w:val="clear" w:color="auto" w:fill="auto"/>
            <w:vAlign w:val="center"/>
            <w:hideMark/>
          </w:tcPr>
          <w:p w14:paraId="5C3D8190" w14:textId="69B9A1A5" w:rsidR="00A32ED5" w:rsidRPr="00415853" w:rsidRDefault="00A32ED5" w:rsidP="000A56FD">
            <w:pPr>
              <w:autoSpaceDE/>
              <w:autoSpaceDN/>
              <w:spacing w:line="240" w:lineRule="auto"/>
              <w:ind w:firstLine="0"/>
              <w:jc w:val="center"/>
              <w:rPr>
                <w:i/>
                <w:color w:val="000000" w:themeColor="text1"/>
                <w:sz w:val="15"/>
              </w:rPr>
            </w:pPr>
            <w:r w:rsidRPr="002514AC">
              <w:rPr>
                <w:i/>
                <w:iCs/>
                <w:color w:val="000000" w:themeColor="text1"/>
                <w:sz w:val="15"/>
                <w:szCs w:val="15"/>
                <w:lang w:bidi="ar-SA"/>
              </w:rPr>
              <w:t>9510</w:t>
            </w:r>
          </w:p>
        </w:tc>
        <w:tc>
          <w:tcPr>
            <w:tcW w:w="236" w:type="pct"/>
            <w:tcBorders>
              <w:top w:val="nil"/>
              <w:left w:val="nil"/>
              <w:bottom w:val="single" w:sz="4" w:space="0" w:color="auto"/>
              <w:right w:val="single" w:sz="4" w:space="0" w:color="auto"/>
            </w:tcBorders>
            <w:shd w:val="clear" w:color="auto" w:fill="auto"/>
            <w:vAlign w:val="center"/>
            <w:hideMark/>
          </w:tcPr>
          <w:p w14:paraId="3EA04A07"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644CAC8"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38242523" w14:textId="77777777" w:rsidR="00A32ED5" w:rsidRPr="00415853" w:rsidRDefault="00A32ED5" w:rsidP="000A56FD">
            <w:pPr>
              <w:autoSpaceDE/>
              <w:autoSpaceDN/>
              <w:spacing w:line="240" w:lineRule="auto"/>
              <w:ind w:firstLine="0"/>
              <w:jc w:val="center"/>
              <w:rPr>
                <w:i/>
                <w:color w:val="000000" w:themeColor="text1"/>
                <w:sz w:val="15"/>
              </w:rPr>
            </w:pPr>
            <w:r w:rsidRPr="00415853">
              <w:rPr>
                <w:i/>
                <w:color w:val="000000" w:themeColor="text1"/>
                <w:sz w:val="15"/>
              </w:rPr>
              <w:t> </w:t>
            </w:r>
          </w:p>
        </w:tc>
      </w:tr>
      <w:tr w:rsidR="00A32ED5" w:rsidRPr="002514AC" w14:paraId="7D0E81ED"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7C61BC00"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1ТС-3.5</w:t>
            </w:r>
          </w:p>
        </w:tc>
        <w:tc>
          <w:tcPr>
            <w:tcW w:w="271" w:type="pct"/>
            <w:tcBorders>
              <w:top w:val="nil"/>
              <w:left w:val="nil"/>
              <w:bottom w:val="single" w:sz="4" w:space="0" w:color="auto"/>
              <w:right w:val="single" w:sz="4" w:space="0" w:color="auto"/>
            </w:tcBorders>
            <w:shd w:val="clear" w:color="auto" w:fill="auto"/>
            <w:hideMark/>
          </w:tcPr>
          <w:p w14:paraId="4C764083"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6F95CCCF" w14:textId="77777777" w:rsidR="00A32ED5" w:rsidRPr="00415853" w:rsidRDefault="00A32ED5" w:rsidP="000A56FD">
            <w:pPr>
              <w:autoSpaceDE/>
              <w:autoSpaceDN/>
              <w:spacing w:line="240" w:lineRule="auto"/>
              <w:ind w:firstLine="0"/>
              <w:jc w:val="left"/>
              <w:rPr>
                <w:b/>
                <w:i/>
                <w:color w:val="000000" w:themeColor="text1"/>
                <w:sz w:val="15"/>
              </w:rPr>
            </w:pPr>
            <w:r w:rsidRPr="00415853">
              <w:rPr>
                <w:b/>
                <w:i/>
                <w:color w:val="000000" w:themeColor="text1"/>
                <w:sz w:val="15"/>
              </w:rPr>
              <w:t xml:space="preserve">Создание автоматической </w:t>
            </w:r>
            <w:proofErr w:type="gramStart"/>
            <w:r w:rsidRPr="00415853">
              <w:rPr>
                <w:b/>
                <w:i/>
                <w:color w:val="000000" w:themeColor="text1"/>
                <w:sz w:val="15"/>
              </w:rPr>
              <w:t>информационной-измерительной</w:t>
            </w:r>
            <w:proofErr w:type="gramEnd"/>
            <w:r w:rsidRPr="00415853">
              <w:rPr>
                <w:b/>
                <w:i/>
                <w:color w:val="000000" w:themeColor="text1"/>
                <w:sz w:val="15"/>
              </w:rPr>
              <w:t xml:space="preserve"> системы учета энергоресурсов (коммерческого учета энергоресурсов) АИИС УЭ (КУЭ), для мониторинга состояния теплоносителя (расход, температура, давление) на теплоисточниках, в тепловых сетях, у потребителей, а также оперативного реагирования на повреждения (аварии, утечки и т.п.)</w:t>
            </w:r>
          </w:p>
        </w:tc>
        <w:tc>
          <w:tcPr>
            <w:tcW w:w="476" w:type="pct"/>
            <w:tcBorders>
              <w:top w:val="nil"/>
              <w:left w:val="nil"/>
              <w:bottom w:val="single" w:sz="4" w:space="0" w:color="auto"/>
              <w:right w:val="single" w:sz="4" w:space="0" w:color="auto"/>
            </w:tcBorders>
            <w:shd w:val="clear" w:color="auto" w:fill="auto"/>
            <w:vAlign w:val="center"/>
            <w:hideMark/>
          </w:tcPr>
          <w:p w14:paraId="60DF1EA1"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Привлечённые средства</w:t>
            </w:r>
            <w:r w:rsidRPr="002514AC">
              <w:rPr>
                <w:b/>
                <w:color w:val="000000" w:themeColor="text1"/>
                <w:sz w:val="15"/>
                <w:szCs w:val="15"/>
                <w:lang w:bidi="ar-SA"/>
              </w:rPr>
              <w:t xml:space="preserve"> / ССП</w:t>
            </w:r>
          </w:p>
        </w:tc>
        <w:tc>
          <w:tcPr>
            <w:tcW w:w="291" w:type="pct"/>
            <w:tcBorders>
              <w:top w:val="nil"/>
              <w:left w:val="nil"/>
              <w:bottom w:val="single" w:sz="4" w:space="0" w:color="auto"/>
              <w:right w:val="single" w:sz="4" w:space="0" w:color="auto"/>
            </w:tcBorders>
            <w:shd w:val="clear" w:color="auto" w:fill="auto"/>
            <w:vAlign w:val="center"/>
            <w:hideMark/>
          </w:tcPr>
          <w:p w14:paraId="6AA6E306" w14:textId="117B29BC" w:rsidR="00A32ED5" w:rsidRPr="00415853" w:rsidRDefault="00A32ED5" w:rsidP="000A56FD">
            <w:pPr>
              <w:autoSpaceDE/>
              <w:autoSpaceDN/>
              <w:spacing w:line="240" w:lineRule="auto"/>
              <w:ind w:firstLine="0"/>
              <w:jc w:val="center"/>
              <w:rPr>
                <w:b/>
                <w:color w:val="000000" w:themeColor="text1"/>
                <w:sz w:val="15"/>
              </w:rPr>
            </w:pPr>
            <w:r w:rsidRPr="002514AC">
              <w:rPr>
                <w:b/>
                <w:bCs/>
                <w:color w:val="000000" w:themeColor="text1"/>
                <w:sz w:val="15"/>
                <w:szCs w:val="15"/>
                <w:lang w:bidi="ar-SA"/>
              </w:rPr>
              <w:t>30863</w:t>
            </w:r>
          </w:p>
        </w:tc>
        <w:tc>
          <w:tcPr>
            <w:tcW w:w="212" w:type="pct"/>
            <w:tcBorders>
              <w:top w:val="nil"/>
              <w:left w:val="nil"/>
              <w:bottom w:val="single" w:sz="4" w:space="0" w:color="auto"/>
              <w:right w:val="single" w:sz="4" w:space="0" w:color="auto"/>
            </w:tcBorders>
            <w:shd w:val="clear" w:color="auto" w:fill="auto"/>
            <w:vAlign w:val="center"/>
            <w:hideMark/>
          </w:tcPr>
          <w:p w14:paraId="1F604389"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4B0B96E4"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2621</w:t>
            </w:r>
          </w:p>
        </w:tc>
        <w:tc>
          <w:tcPr>
            <w:tcW w:w="212" w:type="pct"/>
            <w:tcBorders>
              <w:top w:val="nil"/>
              <w:left w:val="nil"/>
              <w:bottom w:val="single" w:sz="4" w:space="0" w:color="auto"/>
              <w:right w:val="single" w:sz="4" w:space="0" w:color="auto"/>
            </w:tcBorders>
            <w:shd w:val="clear" w:color="auto" w:fill="auto"/>
            <w:vAlign w:val="center"/>
            <w:hideMark/>
          </w:tcPr>
          <w:p w14:paraId="16A8848B" w14:textId="3CFCCF43" w:rsidR="00A32ED5" w:rsidRPr="00415853"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9600</w:t>
            </w:r>
          </w:p>
        </w:tc>
        <w:tc>
          <w:tcPr>
            <w:tcW w:w="212" w:type="pct"/>
            <w:tcBorders>
              <w:top w:val="nil"/>
              <w:left w:val="nil"/>
              <w:bottom w:val="single" w:sz="4" w:space="0" w:color="auto"/>
              <w:right w:val="single" w:sz="4" w:space="0" w:color="auto"/>
            </w:tcBorders>
            <w:shd w:val="clear" w:color="auto" w:fill="auto"/>
            <w:vAlign w:val="center"/>
            <w:hideMark/>
          </w:tcPr>
          <w:p w14:paraId="59F1888F" w14:textId="49A81F7F" w:rsidR="00A32ED5" w:rsidRPr="00415853"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18642</w:t>
            </w:r>
          </w:p>
        </w:tc>
        <w:tc>
          <w:tcPr>
            <w:tcW w:w="212" w:type="pct"/>
            <w:tcBorders>
              <w:top w:val="nil"/>
              <w:left w:val="nil"/>
              <w:bottom w:val="single" w:sz="4" w:space="0" w:color="auto"/>
              <w:right w:val="single" w:sz="4" w:space="0" w:color="auto"/>
            </w:tcBorders>
            <w:shd w:val="clear" w:color="auto" w:fill="auto"/>
            <w:vAlign w:val="center"/>
            <w:hideMark/>
          </w:tcPr>
          <w:p w14:paraId="2210BB67"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6F23602"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50ED187"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648909F9" w14:textId="77777777" w:rsidR="00A32ED5" w:rsidRPr="00415853" w:rsidRDefault="00A32ED5" w:rsidP="000A56FD">
            <w:pPr>
              <w:autoSpaceDE/>
              <w:autoSpaceDN/>
              <w:spacing w:line="240" w:lineRule="auto"/>
              <w:ind w:firstLine="0"/>
              <w:jc w:val="center"/>
              <w:rPr>
                <w:b/>
                <w:strike/>
                <w:color w:val="000000" w:themeColor="text1"/>
                <w:sz w:val="15"/>
              </w:rPr>
            </w:pPr>
          </w:p>
        </w:tc>
        <w:tc>
          <w:tcPr>
            <w:tcW w:w="236" w:type="pct"/>
            <w:tcBorders>
              <w:top w:val="nil"/>
              <w:left w:val="nil"/>
              <w:bottom w:val="single" w:sz="4" w:space="0" w:color="auto"/>
              <w:right w:val="single" w:sz="4" w:space="0" w:color="auto"/>
            </w:tcBorders>
            <w:shd w:val="clear" w:color="auto" w:fill="auto"/>
            <w:vAlign w:val="center"/>
            <w:hideMark/>
          </w:tcPr>
          <w:p w14:paraId="78507ECE"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431D8D83"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5FCAAAFC"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r>
      <w:tr w:rsidR="00A32ED5" w:rsidRPr="002514AC" w14:paraId="799DC33E" w14:textId="77777777" w:rsidTr="000A56FD">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309B4F05"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1ТС-3.6</w:t>
            </w:r>
          </w:p>
        </w:tc>
        <w:tc>
          <w:tcPr>
            <w:tcW w:w="271" w:type="pct"/>
            <w:tcBorders>
              <w:top w:val="nil"/>
              <w:left w:val="nil"/>
              <w:bottom w:val="double" w:sz="6" w:space="0" w:color="auto"/>
              <w:right w:val="single" w:sz="4" w:space="0" w:color="auto"/>
            </w:tcBorders>
            <w:shd w:val="clear" w:color="auto" w:fill="auto"/>
            <w:hideMark/>
          </w:tcPr>
          <w:p w14:paraId="51333846"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3502BDE1" w14:textId="77777777" w:rsidR="00A32ED5" w:rsidRPr="00415853" w:rsidRDefault="00A32ED5" w:rsidP="000A56FD">
            <w:pPr>
              <w:autoSpaceDE/>
              <w:autoSpaceDN/>
              <w:spacing w:line="240" w:lineRule="auto"/>
              <w:ind w:firstLine="0"/>
              <w:jc w:val="left"/>
              <w:rPr>
                <w:b/>
                <w:color w:val="000000" w:themeColor="text1"/>
                <w:sz w:val="15"/>
              </w:rPr>
            </w:pPr>
            <w:r w:rsidRPr="00415853">
              <w:rPr>
                <w:b/>
                <w:color w:val="000000" w:themeColor="text1"/>
                <w:sz w:val="15"/>
              </w:rPr>
              <w:t xml:space="preserve">Строительство </w:t>
            </w:r>
            <w:proofErr w:type="spellStart"/>
            <w:r w:rsidRPr="00415853">
              <w:rPr>
                <w:b/>
                <w:color w:val="000000" w:themeColor="text1"/>
                <w:sz w:val="15"/>
              </w:rPr>
              <w:t>повысительной</w:t>
            </w:r>
            <w:proofErr w:type="spellEnd"/>
            <w:r w:rsidRPr="00415853">
              <w:rPr>
                <w:b/>
                <w:color w:val="000000" w:themeColor="text1"/>
                <w:sz w:val="15"/>
              </w:rPr>
              <w:t xml:space="preserve"> насосной станции «Восточная»</w:t>
            </w:r>
          </w:p>
        </w:tc>
        <w:tc>
          <w:tcPr>
            <w:tcW w:w="476" w:type="pct"/>
            <w:tcBorders>
              <w:top w:val="nil"/>
              <w:left w:val="nil"/>
              <w:bottom w:val="double" w:sz="6" w:space="0" w:color="auto"/>
              <w:right w:val="single" w:sz="4" w:space="0" w:color="auto"/>
            </w:tcBorders>
            <w:shd w:val="clear" w:color="auto" w:fill="auto"/>
            <w:vAlign w:val="center"/>
            <w:hideMark/>
          </w:tcPr>
          <w:p w14:paraId="453B4285"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Привлечённые средства</w:t>
            </w:r>
            <w:r w:rsidRPr="002514AC">
              <w:rPr>
                <w:b/>
                <w:color w:val="000000" w:themeColor="text1"/>
                <w:sz w:val="15"/>
                <w:szCs w:val="15"/>
                <w:lang w:bidi="ar-SA"/>
              </w:rPr>
              <w:t xml:space="preserve"> / ССП</w:t>
            </w:r>
          </w:p>
        </w:tc>
        <w:tc>
          <w:tcPr>
            <w:tcW w:w="291" w:type="pct"/>
            <w:tcBorders>
              <w:top w:val="nil"/>
              <w:left w:val="nil"/>
              <w:bottom w:val="double" w:sz="6" w:space="0" w:color="auto"/>
              <w:right w:val="single" w:sz="4" w:space="0" w:color="auto"/>
            </w:tcBorders>
            <w:shd w:val="clear" w:color="auto" w:fill="auto"/>
            <w:vAlign w:val="center"/>
            <w:hideMark/>
          </w:tcPr>
          <w:p w14:paraId="0D73C3BB" w14:textId="51CD2307" w:rsidR="00A32ED5" w:rsidRPr="00415853" w:rsidRDefault="00A32ED5" w:rsidP="000A56FD">
            <w:pPr>
              <w:autoSpaceDE/>
              <w:autoSpaceDN/>
              <w:spacing w:line="240" w:lineRule="auto"/>
              <w:ind w:firstLine="0"/>
              <w:jc w:val="center"/>
              <w:rPr>
                <w:b/>
                <w:color w:val="000000" w:themeColor="text1"/>
                <w:sz w:val="15"/>
              </w:rPr>
            </w:pPr>
            <w:r w:rsidRPr="002514AC">
              <w:rPr>
                <w:b/>
                <w:bCs/>
                <w:color w:val="000000" w:themeColor="text1"/>
                <w:sz w:val="15"/>
                <w:szCs w:val="15"/>
                <w:lang w:bidi="ar-SA"/>
              </w:rPr>
              <w:t>21395</w:t>
            </w:r>
          </w:p>
        </w:tc>
        <w:tc>
          <w:tcPr>
            <w:tcW w:w="212" w:type="pct"/>
            <w:tcBorders>
              <w:top w:val="nil"/>
              <w:left w:val="nil"/>
              <w:bottom w:val="double" w:sz="6" w:space="0" w:color="auto"/>
              <w:right w:val="single" w:sz="4" w:space="0" w:color="auto"/>
            </w:tcBorders>
            <w:shd w:val="clear" w:color="auto" w:fill="auto"/>
            <w:vAlign w:val="center"/>
            <w:hideMark/>
          </w:tcPr>
          <w:p w14:paraId="2D28A77D"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0BAE35FD"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687</w:t>
            </w:r>
          </w:p>
        </w:tc>
        <w:tc>
          <w:tcPr>
            <w:tcW w:w="212" w:type="pct"/>
            <w:tcBorders>
              <w:top w:val="nil"/>
              <w:left w:val="nil"/>
              <w:bottom w:val="double" w:sz="6" w:space="0" w:color="auto"/>
              <w:right w:val="single" w:sz="4" w:space="0" w:color="auto"/>
            </w:tcBorders>
            <w:shd w:val="clear" w:color="auto" w:fill="auto"/>
            <w:vAlign w:val="center"/>
            <w:hideMark/>
          </w:tcPr>
          <w:p w14:paraId="3559DAA4"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687</w:t>
            </w:r>
          </w:p>
        </w:tc>
        <w:tc>
          <w:tcPr>
            <w:tcW w:w="212" w:type="pct"/>
            <w:tcBorders>
              <w:top w:val="nil"/>
              <w:left w:val="nil"/>
              <w:bottom w:val="double" w:sz="6" w:space="0" w:color="auto"/>
              <w:right w:val="single" w:sz="4" w:space="0" w:color="auto"/>
            </w:tcBorders>
            <w:shd w:val="clear" w:color="auto" w:fill="auto"/>
            <w:vAlign w:val="center"/>
            <w:hideMark/>
          </w:tcPr>
          <w:p w14:paraId="5325941A"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63AF9112"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r w:rsidRPr="002514AC">
              <w:rPr>
                <w:b/>
                <w:color w:val="000000" w:themeColor="text1"/>
                <w:sz w:val="15"/>
                <w:szCs w:val="15"/>
                <w:lang w:bidi="ar-SA"/>
              </w:rPr>
              <w:t>18821</w:t>
            </w:r>
          </w:p>
        </w:tc>
        <w:tc>
          <w:tcPr>
            <w:tcW w:w="212" w:type="pct"/>
            <w:tcBorders>
              <w:top w:val="nil"/>
              <w:left w:val="nil"/>
              <w:bottom w:val="double" w:sz="6" w:space="0" w:color="auto"/>
              <w:right w:val="single" w:sz="4" w:space="0" w:color="auto"/>
            </w:tcBorders>
            <w:shd w:val="clear" w:color="auto" w:fill="auto"/>
            <w:vAlign w:val="center"/>
            <w:hideMark/>
          </w:tcPr>
          <w:p w14:paraId="615D4165" w14:textId="77777777" w:rsidR="00A32ED5" w:rsidRPr="00415853" w:rsidRDefault="00A32ED5" w:rsidP="000A56FD">
            <w:pPr>
              <w:autoSpaceDE/>
              <w:autoSpaceDN/>
              <w:spacing w:line="240" w:lineRule="auto"/>
              <w:ind w:firstLine="0"/>
              <w:jc w:val="center"/>
              <w:rPr>
                <w:b/>
                <w:color w:val="000000" w:themeColor="text1"/>
                <w:sz w:val="15"/>
              </w:rPr>
            </w:pPr>
            <w:r w:rsidRPr="002514AC">
              <w:rPr>
                <w:b/>
                <w:color w:val="000000" w:themeColor="text1"/>
                <w:sz w:val="15"/>
                <w:szCs w:val="15"/>
                <w:lang w:bidi="ar-SA"/>
              </w:rPr>
              <w:t>1200</w:t>
            </w:r>
            <w:r w:rsidRPr="00415853">
              <w:rPr>
                <w:b/>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51A2A212"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67307955" w14:textId="45C59FDB" w:rsidR="00A32ED5" w:rsidRPr="00415853" w:rsidRDefault="00A32ED5" w:rsidP="000A56FD">
            <w:pPr>
              <w:autoSpaceDE/>
              <w:autoSpaceDN/>
              <w:spacing w:line="240" w:lineRule="auto"/>
              <w:ind w:firstLine="0"/>
              <w:jc w:val="center"/>
              <w:rPr>
                <w:b/>
                <w:color w:val="000000" w:themeColor="text1"/>
                <w:sz w:val="15"/>
              </w:rPr>
            </w:pPr>
          </w:p>
        </w:tc>
        <w:tc>
          <w:tcPr>
            <w:tcW w:w="236" w:type="pct"/>
            <w:tcBorders>
              <w:top w:val="nil"/>
              <w:left w:val="nil"/>
              <w:bottom w:val="double" w:sz="6" w:space="0" w:color="auto"/>
              <w:right w:val="single" w:sz="4" w:space="0" w:color="auto"/>
            </w:tcBorders>
            <w:shd w:val="clear" w:color="auto" w:fill="auto"/>
            <w:vAlign w:val="center"/>
            <w:hideMark/>
          </w:tcPr>
          <w:p w14:paraId="49ABA831"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5960325F"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5A7946CB"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r>
      <w:tr w:rsidR="00A32ED5" w:rsidRPr="002514AC" w14:paraId="5B9F37B0"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34581823"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1ТС-4.0</w:t>
            </w:r>
          </w:p>
        </w:tc>
        <w:tc>
          <w:tcPr>
            <w:tcW w:w="271" w:type="pct"/>
            <w:tcBorders>
              <w:top w:val="nil"/>
              <w:left w:val="nil"/>
              <w:bottom w:val="single" w:sz="4" w:space="0" w:color="auto"/>
              <w:right w:val="single" w:sz="4" w:space="0" w:color="auto"/>
            </w:tcBorders>
            <w:shd w:val="clear" w:color="auto" w:fill="auto"/>
            <w:vAlign w:val="center"/>
            <w:hideMark/>
          </w:tcPr>
          <w:p w14:paraId="32A2BEDF"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1216" w:type="pct"/>
            <w:tcBorders>
              <w:top w:val="nil"/>
              <w:left w:val="nil"/>
              <w:bottom w:val="single" w:sz="4" w:space="0" w:color="auto"/>
              <w:right w:val="single" w:sz="4" w:space="0" w:color="auto"/>
            </w:tcBorders>
            <w:shd w:val="clear" w:color="auto" w:fill="auto"/>
            <w:vAlign w:val="center"/>
            <w:hideMark/>
          </w:tcPr>
          <w:p w14:paraId="288147C8" w14:textId="77777777" w:rsidR="00A32ED5" w:rsidRPr="00415853" w:rsidRDefault="00A32ED5" w:rsidP="000A56FD">
            <w:pPr>
              <w:autoSpaceDE/>
              <w:autoSpaceDN/>
              <w:spacing w:line="240" w:lineRule="auto"/>
              <w:ind w:firstLine="0"/>
              <w:jc w:val="left"/>
              <w:rPr>
                <w:b/>
                <w:color w:val="000000" w:themeColor="text1"/>
                <w:sz w:val="15"/>
              </w:rPr>
            </w:pPr>
            <w:r w:rsidRPr="00415853">
              <w:rPr>
                <w:b/>
                <w:color w:val="000000" w:themeColor="text1"/>
                <w:sz w:val="15"/>
              </w:rPr>
              <w:t>Оснащение приборами учета потребителей тепловой энергии</w:t>
            </w:r>
          </w:p>
        </w:tc>
        <w:tc>
          <w:tcPr>
            <w:tcW w:w="476" w:type="pct"/>
            <w:tcBorders>
              <w:top w:val="nil"/>
              <w:left w:val="nil"/>
              <w:bottom w:val="single" w:sz="4" w:space="0" w:color="auto"/>
              <w:right w:val="single" w:sz="4" w:space="0" w:color="auto"/>
            </w:tcBorders>
            <w:shd w:val="clear" w:color="auto" w:fill="auto"/>
            <w:vAlign w:val="center"/>
            <w:hideMark/>
          </w:tcPr>
          <w:p w14:paraId="02AB842C"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08FA4E86"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72600</w:t>
            </w:r>
          </w:p>
        </w:tc>
        <w:tc>
          <w:tcPr>
            <w:tcW w:w="212" w:type="pct"/>
            <w:tcBorders>
              <w:top w:val="nil"/>
              <w:left w:val="nil"/>
              <w:bottom w:val="single" w:sz="4" w:space="0" w:color="auto"/>
              <w:right w:val="single" w:sz="4" w:space="0" w:color="auto"/>
            </w:tcBorders>
            <w:shd w:val="clear" w:color="auto" w:fill="auto"/>
            <w:vAlign w:val="center"/>
            <w:hideMark/>
          </w:tcPr>
          <w:p w14:paraId="05A3298D"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5F7DB98A"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543BDF9"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13404</w:t>
            </w:r>
          </w:p>
        </w:tc>
        <w:tc>
          <w:tcPr>
            <w:tcW w:w="212" w:type="pct"/>
            <w:tcBorders>
              <w:top w:val="nil"/>
              <w:left w:val="nil"/>
              <w:bottom w:val="single" w:sz="4" w:space="0" w:color="auto"/>
              <w:right w:val="single" w:sz="4" w:space="0" w:color="auto"/>
            </w:tcBorders>
            <w:shd w:val="clear" w:color="auto" w:fill="auto"/>
            <w:vAlign w:val="center"/>
            <w:hideMark/>
          </w:tcPr>
          <w:p w14:paraId="42DBE069"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13940</w:t>
            </w:r>
          </w:p>
        </w:tc>
        <w:tc>
          <w:tcPr>
            <w:tcW w:w="212" w:type="pct"/>
            <w:tcBorders>
              <w:top w:val="nil"/>
              <w:left w:val="nil"/>
              <w:bottom w:val="single" w:sz="4" w:space="0" w:color="auto"/>
              <w:right w:val="single" w:sz="4" w:space="0" w:color="auto"/>
            </w:tcBorders>
            <w:shd w:val="clear" w:color="auto" w:fill="auto"/>
            <w:vAlign w:val="center"/>
            <w:hideMark/>
          </w:tcPr>
          <w:p w14:paraId="083CE5CE"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14498</w:t>
            </w:r>
          </w:p>
        </w:tc>
        <w:tc>
          <w:tcPr>
            <w:tcW w:w="212" w:type="pct"/>
            <w:tcBorders>
              <w:top w:val="nil"/>
              <w:left w:val="nil"/>
              <w:bottom w:val="single" w:sz="4" w:space="0" w:color="auto"/>
              <w:right w:val="single" w:sz="4" w:space="0" w:color="auto"/>
            </w:tcBorders>
            <w:shd w:val="clear" w:color="auto" w:fill="auto"/>
            <w:vAlign w:val="center"/>
            <w:hideMark/>
          </w:tcPr>
          <w:p w14:paraId="2348B228"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15077</w:t>
            </w:r>
          </w:p>
        </w:tc>
        <w:tc>
          <w:tcPr>
            <w:tcW w:w="236" w:type="pct"/>
            <w:tcBorders>
              <w:top w:val="nil"/>
              <w:left w:val="nil"/>
              <w:bottom w:val="single" w:sz="4" w:space="0" w:color="auto"/>
              <w:right w:val="single" w:sz="4" w:space="0" w:color="auto"/>
            </w:tcBorders>
            <w:shd w:val="clear" w:color="auto" w:fill="auto"/>
            <w:vAlign w:val="center"/>
            <w:hideMark/>
          </w:tcPr>
          <w:p w14:paraId="36E7635A"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15681</w:t>
            </w:r>
          </w:p>
        </w:tc>
        <w:tc>
          <w:tcPr>
            <w:tcW w:w="236" w:type="pct"/>
            <w:tcBorders>
              <w:top w:val="nil"/>
              <w:left w:val="nil"/>
              <w:bottom w:val="single" w:sz="4" w:space="0" w:color="auto"/>
              <w:right w:val="single" w:sz="4" w:space="0" w:color="auto"/>
            </w:tcBorders>
            <w:shd w:val="clear" w:color="auto" w:fill="auto"/>
            <w:vAlign w:val="center"/>
            <w:hideMark/>
          </w:tcPr>
          <w:p w14:paraId="65DB3DB9"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26DBCDBB"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59704B82"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c>
          <w:tcPr>
            <w:tcW w:w="215" w:type="pct"/>
            <w:tcBorders>
              <w:top w:val="nil"/>
              <w:left w:val="nil"/>
              <w:bottom w:val="single" w:sz="4" w:space="0" w:color="auto"/>
              <w:right w:val="single" w:sz="4" w:space="0" w:color="auto"/>
            </w:tcBorders>
            <w:shd w:val="clear" w:color="auto" w:fill="auto"/>
            <w:vAlign w:val="center"/>
            <w:hideMark/>
          </w:tcPr>
          <w:p w14:paraId="440DAC7E" w14:textId="77777777" w:rsidR="00A32ED5" w:rsidRPr="00415853" w:rsidRDefault="00A32ED5" w:rsidP="000A56FD">
            <w:pPr>
              <w:autoSpaceDE/>
              <w:autoSpaceDN/>
              <w:spacing w:line="240" w:lineRule="auto"/>
              <w:ind w:firstLine="0"/>
              <w:jc w:val="center"/>
              <w:rPr>
                <w:b/>
                <w:color w:val="000000" w:themeColor="text1"/>
                <w:sz w:val="15"/>
              </w:rPr>
            </w:pPr>
            <w:r w:rsidRPr="00415853">
              <w:rPr>
                <w:b/>
                <w:color w:val="000000" w:themeColor="text1"/>
                <w:sz w:val="15"/>
              </w:rPr>
              <w:t> </w:t>
            </w:r>
          </w:p>
        </w:tc>
      </w:tr>
      <w:tr w:rsidR="00A32ED5" w:rsidRPr="002514AC" w14:paraId="41A27F7B" w14:textId="77777777" w:rsidTr="000A56FD">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06283395"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1ТС-4.1</w:t>
            </w:r>
          </w:p>
        </w:tc>
        <w:tc>
          <w:tcPr>
            <w:tcW w:w="271" w:type="pct"/>
            <w:tcBorders>
              <w:top w:val="nil"/>
              <w:left w:val="nil"/>
              <w:bottom w:val="double" w:sz="6" w:space="0" w:color="auto"/>
              <w:right w:val="single" w:sz="4" w:space="0" w:color="auto"/>
            </w:tcBorders>
            <w:shd w:val="clear" w:color="auto" w:fill="auto"/>
            <w:vAlign w:val="center"/>
            <w:hideMark/>
          </w:tcPr>
          <w:p w14:paraId="4F4F8A09"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396F49DF" w14:textId="77777777" w:rsidR="00A32ED5" w:rsidRPr="007C62E0" w:rsidRDefault="00A32ED5" w:rsidP="000A56FD">
            <w:pPr>
              <w:autoSpaceDE/>
              <w:autoSpaceDN/>
              <w:spacing w:line="240" w:lineRule="auto"/>
              <w:ind w:firstLine="0"/>
              <w:jc w:val="left"/>
              <w:rPr>
                <w:color w:val="000000" w:themeColor="text1"/>
                <w:sz w:val="15"/>
              </w:rPr>
            </w:pPr>
            <w:r w:rsidRPr="007C62E0">
              <w:rPr>
                <w:color w:val="000000" w:themeColor="text1"/>
                <w:sz w:val="15"/>
              </w:rPr>
              <w:t>Установка узлов учета тепловой энергии (УУТЭ) у потребителей г. Глазов</w:t>
            </w:r>
          </w:p>
        </w:tc>
        <w:tc>
          <w:tcPr>
            <w:tcW w:w="476" w:type="pct"/>
            <w:tcBorders>
              <w:top w:val="nil"/>
              <w:left w:val="nil"/>
              <w:bottom w:val="double" w:sz="6" w:space="0" w:color="auto"/>
              <w:right w:val="single" w:sz="4" w:space="0" w:color="auto"/>
            </w:tcBorders>
            <w:shd w:val="clear" w:color="auto" w:fill="auto"/>
            <w:vAlign w:val="center"/>
            <w:hideMark/>
          </w:tcPr>
          <w:p w14:paraId="7D71B83D"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Заёмные средства с последующим выставлением счета потребителям</w:t>
            </w:r>
          </w:p>
        </w:tc>
        <w:tc>
          <w:tcPr>
            <w:tcW w:w="291" w:type="pct"/>
            <w:tcBorders>
              <w:top w:val="nil"/>
              <w:left w:val="nil"/>
              <w:bottom w:val="double" w:sz="6" w:space="0" w:color="auto"/>
              <w:right w:val="single" w:sz="4" w:space="0" w:color="auto"/>
            </w:tcBorders>
            <w:shd w:val="clear" w:color="auto" w:fill="auto"/>
            <w:vAlign w:val="center"/>
            <w:hideMark/>
          </w:tcPr>
          <w:p w14:paraId="0EB60043"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72600</w:t>
            </w:r>
          </w:p>
        </w:tc>
        <w:tc>
          <w:tcPr>
            <w:tcW w:w="212" w:type="pct"/>
            <w:tcBorders>
              <w:top w:val="nil"/>
              <w:left w:val="nil"/>
              <w:bottom w:val="double" w:sz="6" w:space="0" w:color="auto"/>
              <w:right w:val="single" w:sz="4" w:space="0" w:color="auto"/>
            </w:tcBorders>
            <w:shd w:val="clear" w:color="auto" w:fill="auto"/>
            <w:vAlign w:val="center"/>
            <w:hideMark/>
          </w:tcPr>
          <w:p w14:paraId="7734C6CE"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3EBBBD14"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43518600"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13404</w:t>
            </w:r>
          </w:p>
        </w:tc>
        <w:tc>
          <w:tcPr>
            <w:tcW w:w="212" w:type="pct"/>
            <w:tcBorders>
              <w:top w:val="nil"/>
              <w:left w:val="nil"/>
              <w:bottom w:val="double" w:sz="6" w:space="0" w:color="auto"/>
              <w:right w:val="single" w:sz="4" w:space="0" w:color="auto"/>
            </w:tcBorders>
            <w:shd w:val="clear" w:color="auto" w:fill="auto"/>
            <w:vAlign w:val="center"/>
            <w:hideMark/>
          </w:tcPr>
          <w:p w14:paraId="298E90C2"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13940</w:t>
            </w:r>
          </w:p>
        </w:tc>
        <w:tc>
          <w:tcPr>
            <w:tcW w:w="212" w:type="pct"/>
            <w:tcBorders>
              <w:top w:val="nil"/>
              <w:left w:val="nil"/>
              <w:bottom w:val="double" w:sz="6" w:space="0" w:color="auto"/>
              <w:right w:val="single" w:sz="4" w:space="0" w:color="auto"/>
            </w:tcBorders>
            <w:shd w:val="clear" w:color="auto" w:fill="auto"/>
            <w:vAlign w:val="center"/>
            <w:hideMark/>
          </w:tcPr>
          <w:p w14:paraId="5D542563"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14498</w:t>
            </w:r>
          </w:p>
        </w:tc>
        <w:tc>
          <w:tcPr>
            <w:tcW w:w="212" w:type="pct"/>
            <w:tcBorders>
              <w:top w:val="nil"/>
              <w:left w:val="nil"/>
              <w:bottom w:val="double" w:sz="6" w:space="0" w:color="auto"/>
              <w:right w:val="single" w:sz="4" w:space="0" w:color="auto"/>
            </w:tcBorders>
            <w:shd w:val="clear" w:color="auto" w:fill="auto"/>
            <w:vAlign w:val="center"/>
            <w:hideMark/>
          </w:tcPr>
          <w:p w14:paraId="002B28AD"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15077</w:t>
            </w:r>
          </w:p>
        </w:tc>
        <w:tc>
          <w:tcPr>
            <w:tcW w:w="236" w:type="pct"/>
            <w:tcBorders>
              <w:top w:val="nil"/>
              <w:left w:val="nil"/>
              <w:bottom w:val="double" w:sz="6" w:space="0" w:color="auto"/>
              <w:right w:val="single" w:sz="4" w:space="0" w:color="auto"/>
            </w:tcBorders>
            <w:shd w:val="clear" w:color="auto" w:fill="auto"/>
            <w:vAlign w:val="center"/>
            <w:hideMark/>
          </w:tcPr>
          <w:p w14:paraId="12C422EF"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15681</w:t>
            </w:r>
          </w:p>
        </w:tc>
        <w:tc>
          <w:tcPr>
            <w:tcW w:w="236" w:type="pct"/>
            <w:tcBorders>
              <w:top w:val="nil"/>
              <w:left w:val="nil"/>
              <w:bottom w:val="double" w:sz="6" w:space="0" w:color="auto"/>
              <w:right w:val="single" w:sz="4" w:space="0" w:color="auto"/>
            </w:tcBorders>
            <w:shd w:val="clear" w:color="auto" w:fill="auto"/>
            <w:vAlign w:val="center"/>
            <w:hideMark/>
          </w:tcPr>
          <w:p w14:paraId="097CD324"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14BCC349"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289C7DD3"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5" w:type="pct"/>
            <w:tcBorders>
              <w:top w:val="nil"/>
              <w:left w:val="nil"/>
              <w:bottom w:val="double" w:sz="6" w:space="0" w:color="auto"/>
              <w:right w:val="single" w:sz="4" w:space="0" w:color="auto"/>
            </w:tcBorders>
            <w:shd w:val="clear" w:color="auto" w:fill="auto"/>
            <w:vAlign w:val="center"/>
            <w:hideMark/>
          </w:tcPr>
          <w:p w14:paraId="1693DD6E"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r>
      <w:tr w:rsidR="00A32ED5" w:rsidRPr="002514AC" w14:paraId="0252E7F7"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2016635"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1ТС-5.0</w:t>
            </w:r>
          </w:p>
        </w:tc>
        <w:tc>
          <w:tcPr>
            <w:tcW w:w="271" w:type="pct"/>
            <w:tcBorders>
              <w:top w:val="nil"/>
              <w:left w:val="nil"/>
              <w:bottom w:val="single" w:sz="4" w:space="0" w:color="auto"/>
              <w:right w:val="single" w:sz="4" w:space="0" w:color="auto"/>
            </w:tcBorders>
            <w:shd w:val="clear" w:color="auto" w:fill="auto"/>
            <w:vAlign w:val="center"/>
            <w:hideMark/>
          </w:tcPr>
          <w:p w14:paraId="5ABAAE88"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 </w:t>
            </w:r>
          </w:p>
        </w:tc>
        <w:tc>
          <w:tcPr>
            <w:tcW w:w="1216" w:type="pct"/>
            <w:tcBorders>
              <w:top w:val="nil"/>
              <w:left w:val="nil"/>
              <w:bottom w:val="single" w:sz="4" w:space="0" w:color="auto"/>
              <w:right w:val="single" w:sz="4" w:space="0" w:color="auto"/>
            </w:tcBorders>
            <w:shd w:val="clear" w:color="auto" w:fill="auto"/>
            <w:vAlign w:val="center"/>
            <w:hideMark/>
          </w:tcPr>
          <w:p w14:paraId="46C688D9" w14:textId="77777777" w:rsidR="00A32ED5" w:rsidRPr="007C62E0" w:rsidRDefault="00A32ED5" w:rsidP="000A56FD">
            <w:pPr>
              <w:autoSpaceDE/>
              <w:autoSpaceDN/>
              <w:spacing w:line="240" w:lineRule="auto"/>
              <w:ind w:firstLine="0"/>
              <w:jc w:val="left"/>
              <w:rPr>
                <w:b/>
                <w:color w:val="000000" w:themeColor="text1"/>
                <w:sz w:val="15"/>
              </w:rPr>
            </w:pPr>
            <w:r w:rsidRPr="007C62E0">
              <w:rPr>
                <w:b/>
                <w:color w:val="000000" w:themeColor="text1"/>
                <w:sz w:val="15"/>
              </w:rPr>
              <w:t xml:space="preserve">Второстепенные мероприятия по замене тепловых сетей в связи с превышением нормативного срока эксплуатации г. Глазов, в </w:t>
            </w:r>
            <w:proofErr w:type="spellStart"/>
            <w:r w:rsidRPr="007C62E0">
              <w:rPr>
                <w:b/>
                <w:color w:val="000000" w:themeColor="text1"/>
                <w:sz w:val="15"/>
              </w:rPr>
              <w:t>т.ч</w:t>
            </w:r>
            <w:proofErr w:type="spellEnd"/>
            <w:r w:rsidRPr="007C62E0">
              <w:rPr>
                <w:b/>
                <w:color w:val="000000" w:themeColor="text1"/>
                <w:sz w:val="15"/>
              </w:rPr>
              <w:t>.:</w:t>
            </w:r>
          </w:p>
        </w:tc>
        <w:tc>
          <w:tcPr>
            <w:tcW w:w="476" w:type="pct"/>
            <w:tcBorders>
              <w:top w:val="nil"/>
              <w:left w:val="nil"/>
              <w:bottom w:val="single" w:sz="4" w:space="0" w:color="auto"/>
              <w:right w:val="single" w:sz="4" w:space="0" w:color="auto"/>
            </w:tcBorders>
            <w:shd w:val="clear" w:color="auto" w:fill="auto"/>
            <w:vAlign w:val="center"/>
            <w:hideMark/>
          </w:tcPr>
          <w:p w14:paraId="497CC6D2"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 </w:t>
            </w:r>
          </w:p>
        </w:tc>
        <w:tc>
          <w:tcPr>
            <w:tcW w:w="291" w:type="pct"/>
            <w:tcBorders>
              <w:top w:val="nil"/>
              <w:left w:val="nil"/>
              <w:bottom w:val="single" w:sz="4" w:space="0" w:color="auto"/>
              <w:right w:val="single" w:sz="4" w:space="0" w:color="auto"/>
            </w:tcBorders>
            <w:shd w:val="clear" w:color="auto" w:fill="auto"/>
            <w:vAlign w:val="center"/>
            <w:hideMark/>
          </w:tcPr>
          <w:p w14:paraId="52E445E6"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4567614</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A5A59B4"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7301D5E"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BE363DC"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D7AB80D"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7F3AF59"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 </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A9AE75C"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 </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03AAA258"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843575</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4422CF5A"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877318</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0679912E"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912411</w:t>
            </w:r>
          </w:p>
        </w:tc>
        <w:tc>
          <w:tcPr>
            <w:tcW w:w="236" w:type="pct"/>
            <w:tcBorders>
              <w:top w:val="single" w:sz="4" w:space="0" w:color="auto"/>
              <w:left w:val="nil"/>
              <w:bottom w:val="single" w:sz="4" w:space="0" w:color="auto"/>
              <w:right w:val="single" w:sz="4" w:space="0" w:color="auto"/>
            </w:tcBorders>
            <w:shd w:val="clear" w:color="auto" w:fill="auto"/>
            <w:vAlign w:val="center"/>
            <w:hideMark/>
          </w:tcPr>
          <w:p w14:paraId="00C35141"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948907</w:t>
            </w:r>
          </w:p>
        </w:tc>
        <w:tc>
          <w:tcPr>
            <w:tcW w:w="215" w:type="pct"/>
            <w:tcBorders>
              <w:top w:val="single" w:sz="4" w:space="0" w:color="auto"/>
              <w:left w:val="nil"/>
              <w:bottom w:val="single" w:sz="4" w:space="0" w:color="auto"/>
              <w:right w:val="single" w:sz="4" w:space="0" w:color="auto"/>
            </w:tcBorders>
            <w:shd w:val="clear" w:color="auto" w:fill="auto"/>
            <w:vAlign w:val="center"/>
            <w:hideMark/>
          </w:tcPr>
          <w:p w14:paraId="6010DF49"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985404</w:t>
            </w:r>
          </w:p>
        </w:tc>
      </w:tr>
      <w:tr w:rsidR="00A32ED5" w:rsidRPr="002514AC" w14:paraId="1B6B536E" w14:textId="77777777" w:rsidTr="000A56FD">
        <w:trPr>
          <w:trHeight w:val="2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19991A6"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1ТС-5.1</w:t>
            </w:r>
          </w:p>
        </w:tc>
        <w:tc>
          <w:tcPr>
            <w:tcW w:w="271" w:type="pct"/>
            <w:tcBorders>
              <w:top w:val="nil"/>
              <w:left w:val="nil"/>
              <w:bottom w:val="single" w:sz="4" w:space="0" w:color="auto"/>
              <w:right w:val="single" w:sz="4" w:space="0" w:color="auto"/>
            </w:tcBorders>
            <w:shd w:val="clear" w:color="auto" w:fill="auto"/>
            <w:vAlign w:val="center"/>
            <w:hideMark/>
          </w:tcPr>
          <w:p w14:paraId="3B755982"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АО «РИР»</w:t>
            </w:r>
          </w:p>
        </w:tc>
        <w:tc>
          <w:tcPr>
            <w:tcW w:w="1216" w:type="pct"/>
            <w:tcBorders>
              <w:top w:val="nil"/>
              <w:left w:val="nil"/>
              <w:bottom w:val="single" w:sz="4" w:space="0" w:color="auto"/>
              <w:right w:val="single" w:sz="4" w:space="0" w:color="auto"/>
            </w:tcBorders>
            <w:shd w:val="clear" w:color="auto" w:fill="auto"/>
            <w:vAlign w:val="center"/>
            <w:hideMark/>
          </w:tcPr>
          <w:p w14:paraId="1FF7B6A8" w14:textId="77777777" w:rsidR="00A32ED5" w:rsidRPr="007C62E0" w:rsidRDefault="00A32ED5" w:rsidP="000A56FD">
            <w:pPr>
              <w:autoSpaceDE/>
              <w:autoSpaceDN/>
              <w:spacing w:line="240" w:lineRule="auto"/>
              <w:ind w:firstLine="0"/>
              <w:jc w:val="left"/>
              <w:rPr>
                <w:color w:val="000000" w:themeColor="text1"/>
                <w:sz w:val="15"/>
              </w:rPr>
            </w:pPr>
            <w:r w:rsidRPr="007C62E0">
              <w:rPr>
                <w:color w:val="000000" w:themeColor="text1"/>
                <w:sz w:val="15"/>
              </w:rPr>
              <w:t>СЦТС, ТЭЦ АО «РИР»</w:t>
            </w:r>
          </w:p>
        </w:tc>
        <w:tc>
          <w:tcPr>
            <w:tcW w:w="476" w:type="pct"/>
            <w:tcBorders>
              <w:top w:val="nil"/>
              <w:left w:val="nil"/>
              <w:bottom w:val="single" w:sz="4" w:space="0" w:color="auto"/>
              <w:right w:val="single" w:sz="4" w:space="0" w:color="auto"/>
            </w:tcBorders>
            <w:shd w:val="clear" w:color="auto" w:fill="auto"/>
            <w:vAlign w:val="center"/>
            <w:hideMark/>
          </w:tcPr>
          <w:p w14:paraId="7D270A1E"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Амортизационные отчисления/бюджет</w:t>
            </w:r>
            <w:r w:rsidRPr="007C62E0">
              <w:rPr>
                <w:color w:val="000000" w:themeColor="text1"/>
                <w:sz w:val="15"/>
              </w:rPr>
              <w:lastRenderedPageBreak/>
              <w:t>ные ср-</w:t>
            </w:r>
            <w:proofErr w:type="spellStart"/>
            <w:r w:rsidRPr="007C62E0">
              <w:rPr>
                <w:color w:val="000000" w:themeColor="text1"/>
                <w:sz w:val="15"/>
              </w:rPr>
              <w:t>ва</w:t>
            </w:r>
            <w:proofErr w:type="spellEnd"/>
            <w:r w:rsidRPr="007C62E0">
              <w:rPr>
                <w:color w:val="000000" w:themeColor="text1"/>
                <w:sz w:val="15"/>
              </w:rPr>
              <w:t xml:space="preserve"> и (или) привлеченные средства</w:t>
            </w:r>
          </w:p>
        </w:tc>
        <w:tc>
          <w:tcPr>
            <w:tcW w:w="291" w:type="pct"/>
            <w:tcBorders>
              <w:top w:val="nil"/>
              <w:left w:val="nil"/>
              <w:bottom w:val="single" w:sz="4" w:space="0" w:color="auto"/>
              <w:right w:val="single" w:sz="4" w:space="0" w:color="auto"/>
            </w:tcBorders>
            <w:shd w:val="clear" w:color="auto" w:fill="auto"/>
            <w:vAlign w:val="center"/>
            <w:hideMark/>
          </w:tcPr>
          <w:p w14:paraId="5DBC1EDA"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lastRenderedPageBreak/>
              <w:t>4371298</w:t>
            </w:r>
          </w:p>
        </w:tc>
        <w:tc>
          <w:tcPr>
            <w:tcW w:w="212" w:type="pct"/>
            <w:tcBorders>
              <w:top w:val="nil"/>
              <w:left w:val="nil"/>
              <w:bottom w:val="single" w:sz="4" w:space="0" w:color="auto"/>
              <w:right w:val="single" w:sz="4" w:space="0" w:color="auto"/>
            </w:tcBorders>
            <w:shd w:val="clear" w:color="auto" w:fill="auto"/>
            <w:vAlign w:val="center"/>
            <w:hideMark/>
          </w:tcPr>
          <w:p w14:paraId="14F87813"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1B233371"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07934EB"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34EFDE0F"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126B23F"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single" w:sz="4" w:space="0" w:color="auto"/>
              <w:right w:val="single" w:sz="4" w:space="0" w:color="auto"/>
            </w:tcBorders>
            <w:shd w:val="clear" w:color="auto" w:fill="auto"/>
            <w:vAlign w:val="center"/>
            <w:hideMark/>
          </w:tcPr>
          <w:p w14:paraId="7491220E"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36" w:type="pct"/>
            <w:tcBorders>
              <w:top w:val="nil"/>
              <w:left w:val="nil"/>
              <w:bottom w:val="single" w:sz="4" w:space="0" w:color="auto"/>
              <w:right w:val="single" w:sz="4" w:space="0" w:color="auto"/>
            </w:tcBorders>
            <w:shd w:val="clear" w:color="auto" w:fill="auto"/>
            <w:vAlign w:val="center"/>
            <w:hideMark/>
          </w:tcPr>
          <w:p w14:paraId="7ED466FF"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807318</w:t>
            </w:r>
          </w:p>
        </w:tc>
        <w:tc>
          <w:tcPr>
            <w:tcW w:w="236" w:type="pct"/>
            <w:tcBorders>
              <w:top w:val="nil"/>
              <w:left w:val="nil"/>
              <w:bottom w:val="single" w:sz="4" w:space="0" w:color="auto"/>
              <w:right w:val="single" w:sz="4" w:space="0" w:color="auto"/>
            </w:tcBorders>
            <w:shd w:val="clear" w:color="auto" w:fill="auto"/>
            <w:vAlign w:val="center"/>
            <w:hideMark/>
          </w:tcPr>
          <w:p w14:paraId="358044D7"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839611</w:t>
            </w:r>
          </w:p>
        </w:tc>
        <w:tc>
          <w:tcPr>
            <w:tcW w:w="236" w:type="pct"/>
            <w:tcBorders>
              <w:top w:val="nil"/>
              <w:left w:val="nil"/>
              <w:bottom w:val="single" w:sz="4" w:space="0" w:color="auto"/>
              <w:right w:val="single" w:sz="4" w:space="0" w:color="auto"/>
            </w:tcBorders>
            <w:shd w:val="clear" w:color="auto" w:fill="auto"/>
            <w:vAlign w:val="center"/>
            <w:hideMark/>
          </w:tcPr>
          <w:p w14:paraId="14DDBDDB"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873195</w:t>
            </w:r>
          </w:p>
        </w:tc>
        <w:tc>
          <w:tcPr>
            <w:tcW w:w="236" w:type="pct"/>
            <w:tcBorders>
              <w:top w:val="nil"/>
              <w:left w:val="nil"/>
              <w:bottom w:val="single" w:sz="4" w:space="0" w:color="auto"/>
              <w:right w:val="single" w:sz="4" w:space="0" w:color="auto"/>
            </w:tcBorders>
            <w:shd w:val="clear" w:color="auto" w:fill="auto"/>
            <w:vAlign w:val="center"/>
            <w:hideMark/>
          </w:tcPr>
          <w:p w14:paraId="19C9348E"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908123</w:t>
            </w:r>
          </w:p>
        </w:tc>
        <w:tc>
          <w:tcPr>
            <w:tcW w:w="215" w:type="pct"/>
            <w:tcBorders>
              <w:top w:val="nil"/>
              <w:left w:val="nil"/>
              <w:bottom w:val="single" w:sz="4" w:space="0" w:color="auto"/>
              <w:right w:val="single" w:sz="4" w:space="0" w:color="auto"/>
            </w:tcBorders>
            <w:shd w:val="clear" w:color="auto" w:fill="auto"/>
            <w:vAlign w:val="center"/>
            <w:hideMark/>
          </w:tcPr>
          <w:p w14:paraId="56F1F5B0"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943051</w:t>
            </w:r>
          </w:p>
        </w:tc>
      </w:tr>
      <w:tr w:rsidR="00A32ED5" w:rsidRPr="002514AC" w14:paraId="7043AE5F" w14:textId="77777777" w:rsidTr="000A56FD">
        <w:trPr>
          <w:trHeight w:val="20"/>
        </w:trPr>
        <w:tc>
          <w:tcPr>
            <w:tcW w:w="315" w:type="pct"/>
            <w:tcBorders>
              <w:top w:val="nil"/>
              <w:left w:val="single" w:sz="4" w:space="0" w:color="auto"/>
              <w:bottom w:val="double" w:sz="6" w:space="0" w:color="auto"/>
              <w:right w:val="single" w:sz="4" w:space="0" w:color="auto"/>
            </w:tcBorders>
            <w:shd w:val="clear" w:color="auto" w:fill="auto"/>
            <w:vAlign w:val="center"/>
            <w:hideMark/>
          </w:tcPr>
          <w:p w14:paraId="7F6C6B6A"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lastRenderedPageBreak/>
              <w:t>1ТС-5.2</w:t>
            </w:r>
          </w:p>
        </w:tc>
        <w:tc>
          <w:tcPr>
            <w:tcW w:w="271" w:type="pct"/>
            <w:tcBorders>
              <w:top w:val="nil"/>
              <w:left w:val="nil"/>
              <w:bottom w:val="double" w:sz="6" w:space="0" w:color="auto"/>
              <w:right w:val="single" w:sz="4" w:space="0" w:color="auto"/>
            </w:tcBorders>
            <w:shd w:val="clear" w:color="auto" w:fill="auto"/>
            <w:vAlign w:val="center"/>
            <w:hideMark/>
          </w:tcPr>
          <w:p w14:paraId="7D61B425"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АО «РИР»</w:t>
            </w:r>
          </w:p>
        </w:tc>
        <w:tc>
          <w:tcPr>
            <w:tcW w:w="1216" w:type="pct"/>
            <w:tcBorders>
              <w:top w:val="nil"/>
              <w:left w:val="nil"/>
              <w:bottom w:val="double" w:sz="6" w:space="0" w:color="auto"/>
              <w:right w:val="single" w:sz="4" w:space="0" w:color="auto"/>
            </w:tcBorders>
            <w:shd w:val="clear" w:color="auto" w:fill="auto"/>
            <w:vAlign w:val="center"/>
            <w:hideMark/>
          </w:tcPr>
          <w:p w14:paraId="2848EC59" w14:textId="77777777" w:rsidR="00A32ED5" w:rsidRPr="007C62E0" w:rsidRDefault="00A32ED5" w:rsidP="000A56FD">
            <w:pPr>
              <w:autoSpaceDE/>
              <w:autoSpaceDN/>
              <w:spacing w:line="240" w:lineRule="auto"/>
              <w:ind w:firstLine="0"/>
              <w:jc w:val="left"/>
              <w:rPr>
                <w:color w:val="000000" w:themeColor="text1"/>
                <w:sz w:val="15"/>
              </w:rPr>
            </w:pPr>
            <w:r w:rsidRPr="007C62E0">
              <w:rPr>
                <w:color w:val="000000" w:themeColor="text1"/>
                <w:sz w:val="15"/>
              </w:rPr>
              <w:t>СЦТС, Котельная №3 ООО «</w:t>
            </w:r>
            <w:proofErr w:type="spellStart"/>
            <w:r w:rsidRPr="007C62E0">
              <w:rPr>
                <w:color w:val="000000" w:themeColor="text1"/>
                <w:sz w:val="15"/>
              </w:rPr>
              <w:t>КомЭнерго</w:t>
            </w:r>
            <w:proofErr w:type="spellEnd"/>
            <w:r w:rsidRPr="007C62E0">
              <w:rPr>
                <w:color w:val="000000" w:themeColor="text1"/>
                <w:sz w:val="15"/>
              </w:rPr>
              <w:t>»</w:t>
            </w:r>
          </w:p>
        </w:tc>
        <w:tc>
          <w:tcPr>
            <w:tcW w:w="476" w:type="pct"/>
            <w:tcBorders>
              <w:top w:val="nil"/>
              <w:left w:val="nil"/>
              <w:bottom w:val="double" w:sz="6" w:space="0" w:color="auto"/>
              <w:right w:val="single" w:sz="4" w:space="0" w:color="auto"/>
            </w:tcBorders>
            <w:shd w:val="clear" w:color="auto" w:fill="auto"/>
            <w:vAlign w:val="center"/>
            <w:hideMark/>
          </w:tcPr>
          <w:p w14:paraId="109FE462"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Амортизационные отчисления/бюджетные ср-</w:t>
            </w:r>
            <w:proofErr w:type="spellStart"/>
            <w:r w:rsidRPr="007C62E0">
              <w:rPr>
                <w:color w:val="000000" w:themeColor="text1"/>
                <w:sz w:val="15"/>
              </w:rPr>
              <w:t>ва</w:t>
            </w:r>
            <w:proofErr w:type="spellEnd"/>
            <w:r w:rsidRPr="007C62E0">
              <w:rPr>
                <w:color w:val="000000" w:themeColor="text1"/>
                <w:sz w:val="15"/>
              </w:rPr>
              <w:t xml:space="preserve"> и (или) привлеченные средства</w:t>
            </w:r>
          </w:p>
        </w:tc>
        <w:tc>
          <w:tcPr>
            <w:tcW w:w="291" w:type="pct"/>
            <w:tcBorders>
              <w:top w:val="nil"/>
              <w:left w:val="nil"/>
              <w:bottom w:val="double" w:sz="6" w:space="0" w:color="auto"/>
              <w:right w:val="single" w:sz="4" w:space="0" w:color="auto"/>
            </w:tcBorders>
            <w:shd w:val="clear" w:color="auto" w:fill="auto"/>
            <w:vAlign w:val="center"/>
            <w:hideMark/>
          </w:tcPr>
          <w:p w14:paraId="6109331B" w14:textId="77777777" w:rsidR="00A32ED5" w:rsidRPr="007C62E0" w:rsidRDefault="00A32ED5" w:rsidP="000A56FD">
            <w:pPr>
              <w:autoSpaceDE/>
              <w:autoSpaceDN/>
              <w:spacing w:line="240" w:lineRule="auto"/>
              <w:ind w:firstLine="0"/>
              <w:jc w:val="center"/>
              <w:rPr>
                <w:b/>
                <w:color w:val="000000" w:themeColor="text1"/>
                <w:sz w:val="15"/>
              </w:rPr>
            </w:pPr>
            <w:r w:rsidRPr="007C62E0">
              <w:rPr>
                <w:b/>
                <w:color w:val="000000" w:themeColor="text1"/>
                <w:sz w:val="15"/>
              </w:rPr>
              <w:t>196317</w:t>
            </w:r>
          </w:p>
        </w:tc>
        <w:tc>
          <w:tcPr>
            <w:tcW w:w="212" w:type="pct"/>
            <w:tcBorders>
              <w:top w:val="nil"/>
              <w:left w:val="nil"/>
              <w:bottom w:val="double" w:sz="6" w:space="0" w:color="auto"/>
              <w:right w:val="single" w:sz="4" w:space="0" w:color="auto"/>
            </w:tcBorders>
            <w:shd w:val="clear" w:color="auto" w:fill="auto"/>
            <w:vAlign w:val="center"/>
            <w:hideMark/>
          </w:tcPr>
          <w:p w14:paraId="38FA72CB"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7B12A35E"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1512543F"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7B36BB8A"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7DC5A859"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12" w:type="pct"/>
            <w:tcBorders>
              <w:top w:val="nil"/>
              <w:left w:val="nil"/>
              <w:bottom w:val="double" w:sz="6" w:space="0" w:color="auto"/>
              <w:right w:val="single" w:sz="4" w:space="0" w:color="auto"/>
            </w:tcBorders>
            <w:shd w:val="clear" w:color="auto" w:fill="auto"/>
            <w:vAlign w:val="center"/>
            <w:hideMark/>
          </w:tcPr>
          <w:p w14:paraId="22D84B0E"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 </w:t>
            </w:r>
          </w:p>
        </w:tc>
        <w:tc>
          <w:tcPr>
            <w:tcW w:w="236" w:type="pct"/>
            <w:tcBorders>
              <w:top w:val="nil"/>
              <w:left w:val="nil"/>
              <w:bottom w:val="double" w:sz="6" w:space="0" w:color="auto"/>
              <w:right w:val="single" w:sz="4" w:space="0" w:color="auto"/>
            </w:tcBorders>
            <w:shd w:val="clear" w:color="auto" w:fill="auto"/>
            <w:vAlign w:val="center"/>
            <w:hideMark/>
          </w:tcPr>
          <w:p w14:paraId="5EC42124"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36257</w:t>
            </w:r>
          </w:p>
        </w:tc>
        <w:tc>
          <w:tcPr>
            <w:tcW w:w="236" w:type="pct"/>
            <w:tcBorders>
              <w:top w:val="nil"/>
              <w:left w:val="nil"/>
              <w:bottom w:val="double" w:sz="6" w:space="0" w:color="auto"/>
              <w:right w:val="single" w:sz="4" w:space="0" w:color="auto"/>
            </w:tcBorders>
            <w:shd w:val="clear" w:color="auto" w:fill="auto"/>
            <w:vAlign w:val="center"/>
            <w:hideMark/>
          </w:tcPr>
          <w:p w14:paraId="25383FBE"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37707</w:t>
            </w:r>
          </w:p>
        </w:tc>
        <w:tc>
          <w:tcPr>
            <w:tcW w:w="236" w:type="pct"/>
            <w:tcBorders>
              <w:top w:val="nil"/>
              <w:left w:val="nil"/>
              <w:bottom w:val="double" w:sz="6" w:space="0" w:color="auto"/>
              <w:right w:val="single" w:sz="4" w:space="0" w:color="auto"/>
            </w:tcBorders>
            <w:shd w:val="clear" w:color="auto" w:fill="auto"/>
            <w:vAlign w:val="center"/>
            <w:hideMark/>
          </w:tcPr>
          <w:p w14:paraId="79F21172"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39216</w:t>
            </w:r>
          </w:p>
        </w:tc>
        <w:tc>
          <w:tcPr>
            <w:tcW w:w="236" w:type="pct"/>
            <w:tcBorders>
              <w:top w:val="nil"/>
              <w:left w:val="nil"/>
              <w:bottom w:val="double" w:sz="6" w:space="0" w:color="auto"/>
              <w:right w:val="single" w:sz="4" w:space="0" w:color="auto"/>
            </w:tcBorders>
            <w:shd w:val="clear" w:color="auto" w:fill="auto"/>
            <w:vAlign w:val="center"/>
            <w:hideMark/>
          </w:tcPr>
          <w:p w14:paraId="56942FCF"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40784</w:t>
            </w:r>
          </w:p>
        </w:tc>
        <w:tc>
          <w:tcPr>
            <w:tcW w:w="215" w:type="pct"/>
            <w:tcBorders>
              <w:top w:val="nil"/>
              <w:left w:val="nil"/>
              <w:bottom w:val="double" w:sz="6" w:space="0" w:color="auto"/>
              <w:right w:val="single" w:sz="4" w:space="0" w:color="auto"/>
            </w:tcBorders>
            <w:shd w:val="clear" w:color="auto" w:fill="auto"/>
            <w:vAlign w:val="center"/>
            <w:hideMark/>
          </w:tcPr>
          <w:p w14:paraId="0DFAF989" w14:textId="77777777" w:rsidR="00A32ED5" w:rsidRPr="007C62E0" w:rsidRDefault="00A32ED5" w:rsidP="000A56FD">
            <w:pPr>
              <w:autoSpaceDE/>
              <w:autoSpaceDN/>
              <w:spacing w:line="240" w:lineRule="auto"/>
              <w:ind w:firstLine="0"/>
              <w:jc w:val="center"/>
              <w:rPr>
                <w:color w:val="000000" w:themeColor="text1"/>
                <w:sz w:val="15"/>
              </w:rPr>
            </w:pPr>
            <w:r w:rsidRPr="007C62E0">
              <w:rPr>
                <w:color w:val="000000" w:themeColor="text1"/>
                <w:sz w:val="15"/>
              </w:rPr>
              <w:t>42353</w:t>
            </w:r>
          </w:p>
        </w:tc>
      </w:tr>
      <w:bookmarkEnd w:id="15"/>
    </w:tbl>
    <w:p w14:paraId="6F8555CA" w14:textId="77777777" w:rsidR="009B7375" w:rsidRPr="007C62E0" w:rsidRDefault="009B7375" w:rsidP="007C62E0">
      <w:pPr>
        <w:rPr>
          <w:lang w:val="en-US"/>
        </w:rPr>
      </w:pPr>
    </w:p>
    <w:p w14:paraId="69391A25" w14:textId="77777777" w:rsidR="009B7375" w:rsidRPr="007C62E0" w:rsidRDefault="009B7375" w:rsidP="009B7375">
      <w:pPr>
        <w:rPr>
          <w:lang w:val="en-US"/>
        </w:rPr>
      </w:pPr>
    </w:p>
    <w:p w14:paraId="4EACEFB5" w14:textId="77777777" w:rsidR="00602097" w:rsidRDefault="00602097" w:rsidP="00602097">
      <w:pPr>
        <w:ind w:firstLine="0"/>
      </w:pPr>
    </w:p>
    <w:p w14:paraId="5B74CCAB" w14:textId="77777777" w:rsidR="009D2387" w:rsidRPr="009D2387" w:rsidRDefault="009D2387" w:rsidP="009D2387"/>
    <w:p w14:paraId="2ADC94C3" w14:textId="77777777" w:rsidR="0046737A" w:rsidRPr="00D53BCD" w:rsidRDefault="0046737A" w:rsidP="0096060D">
      <w:pPr>
        <w:rPr>
          <w:highlight w:val="yellow"/>
          <w:lang w:eastAsia="en-US" w:bidi="ar-SA"/>
        </w:rPr>
        <w:sectPr w:rsidR="0046737A" w:rsidRPr="00D53BCD" w:rsidSect="004F2F80">
          <w:pgSz w:w="16840" w:h="11907" w:orient="landscape" w:code="9"/>
          <w:pgMar w:top="1701" w:right="567" w:bottom="567" w:left="567" w:header="0" w:footer="590" w:gutter="0"/>
          <w:cols w:space="720"/>
          <w:docGrid w:linePitch="354"/>
        </w:sectPr>
      </w:pPr>
    </w:p>
    <w:p w14:paraId="6B43D21B" w14:textId="77777777" w:rsidR="007A39B7" w:rsidRPr="00D53BCD" w:rsidRDefault="007A39B7" w:rsidP="0010421E">
      <w:pPr>
        <w:pStyle w:val="11"/>
      </w:pPr>
      <w:bookmarkStart w:id="16" w:name="_Toc14090980"/>
      <w:bookmarkStart w:id="17" w:name="_Toc57365384"/>
      <w:r w:rsidRPr="00D53BCD">
        <w:lastRenderedPageBreak/>
        <w:t>Перечень мероприятий, обеспечивающих переход от открытых систем теплоснабжения</w:t>
      </w:r>
      <w:r w:rsidR="0010421E" w:rsidRPr="00D53BCD">
        <w:t xml:space="preserve"> (горячего водоснабжения)</w:t>
      </w:r>
      <w:r w:rsidRPr="00D53BCD">
        <w:t>, на закрытые системы горячего водоснабжения</w:t>
      </w:r>
      <w:bookmarkEnd w:id="16"/>
      <w:bookmarkEnd w:id="17"/>
    </w:p>
    <w:p w14:paraId="23E04AC6" w14:textId="087DA75F" w:rsidR="004C51FC" w:rsidRPr="004C51FC" w:rsidRDefault="00D53BCD" w:rsidP="004C51FC">
      <w:pPr>
        <w:rPr>
          <w:lang w:eastAsia="en-US" w:bidi="ar-SA"/>
        </w:rPr>
      </w:pPr>
      <w:proofErr w:type="gramStart"/>
      <w:r w:rsidRPr="00D53BCD">
        <w:rPr>
          <w:lang w:eastAsia="en-US" w:bidi="ar-SA"/>
        </w:rPr>
        <w:t xml:space="preserve">Данной актуализацией Схемы теплоснабжения МО </w:t>
      </w:r>
      <w:r w:rsidR="007C62E0">
        <w:rPr>
          <w:szCs w:val="26"/>
        </w:rPr>
        <w:t xml:space="preserve">«Городской округ «Город Глазов» Удмуртской Республики» </w:t>
      </w:r>
      <w:r w:rsidRPr="00D53BCD">
        <w:rPr>
          <w:lang w:eastAsia="en-US" w:bidi="ar-SA"/>
        </w:rPr>
        <w:t>предлагается отказаться от проведения работ по переходу на закрытую систему теплоснабжения города Глазов, в связи с высокими технико-экономическими затратами проведения работ (</w:t>
      </w:r>
      <w:r w:rsidR="00C36291" w:rsidRPr="00C36291">
        <w:rPr>
          <w:lang w:eastAsia="en-US" w:bidi="ar-SA"/>
        </w:rPr>
        <w:t>3</w:t>
      </w:r>
      <w:r w:rsidR="00C36291">
        <w:rPr>
          <w:lang w:eastAsia="en-US" w:bidi="ar-SA"/>
        </w:rPr>
        <w:t> </w:t>
      </w:r>
      <w:r w:rsidR="004C51FC">
        <w:rPr>
          <w:lang w:eastAsia="en-US" w:bidi="ar-SA"/>
        </w:rPr>
        <w:t>302 179,0</w:t>
      </w:r>
      <w:r w:rsidR="00C36291">
        <w:rPr>
          <w:lang w:eastAsia="en-US" w:bidi="ar-SA"/>
        </w:rPr>
        <w:t xml:space="preserve"> </w:t>
      </w:r>
      <w:r w:rsidRPr="00D53BCD">
        <w:rPr>
          <w:lang w:eastAsia="en-US" w:bidi="ar-SA"/>
        </w:rPr>
        <w:t>тыс. руб. с НДС), и отсутствием нареканий по качеству горячего водоснабжения, в соответствии с протоколами измерений качества воды.</w:t>
      </w:r>
      <w:proofErr w:type="gramEnd"/>
    </w:p>
    <w:p w14:paraId="6EA1563C" w14:textId="77777777" w:rsidR="00D53BCD" w:rsidRPr="00D53BCD" w:rsidRDefault="00D53BCD" w:rsidP="00D53BCD">
      <w:pPr>
        <w:rPr>
          <w:highlight w:val="yellow"/>
          <w:lang w:eastAsia="en-US" w:bidi="ar-SA"/>
        </w:rPr>
      </w:pPr>
    </w:p>
    <w:sectPr w:rsidR="00D53BCD" w:rsidRPr="00D53BCD" w:rsidSect="004F2F80">
      <w:pgSz w:w="11907" w:h="16840" w:code="9"/>
      <w:pgMar w:top="1134" w:right="567" w:bottom="1134" w:left="1701"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FC5C8" w14:textId="77777777" w:rsidR="00093BB0" w:rsidRDefault="00093BB0">
      <w:r>
        <w:separator/>
      </w:r>
    </w:p>
  </w:endnote>
  <w:endnote w:type="continuationSeparator" w:id="0">
    <w:p w14:paraId="1D48D713" w14:textId="77777777" w:rsidR="00093BB0" w:rsidRDefault="00093BB0">
      <w:r>
        <w:continuationSeparator/>
      </w:r>
    </w:p>
  </w:endnote>
  <w:endnote w:type="continuationNotice" w:id="1">
    <w:p w14:paraId="6FF8BD6E" w14:textId="77777777" w:rsidR="00093BB0" w:rsidRDefault="00093B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F6B90" w14:textId="77777777" w:rsidR="000A56FD" w:rsidRPr="002006B5" w:rsidRDefault="000A56FD"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5AAE32A1" w14:textId="77777777" w:rsidR="000A56FD" w:rsidRDefault="000A56FD"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67D9279F" w14:textId="77777777" w:rsidR="000A56FD" w:rsidRPr="002006B5" w:rsidRDefault="000A56FD"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13" name="Рисунок 1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DC782" w14:textId="77777777" w:rsidR="000A56FD" w:rsidRPr="002006B5" w:rsidRDefault="000A56FD"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6EBBC6BA" w14:textId="2334481E" w:rsidR="000A56FD" w:rsidRPr="002006B5" w:rsidRDefault="00E01E03" w:rsidP="00DB5F74">
    <w:pPr>
      <w:pStyle w:val="aa"/>
      <w:spacing w:line="240" w:lineRule="auto"/>
      <w:ind w:firstLine="0"/>
      <w:jc w:val="center"/>
      <w:rPr>
        <w:sz w:val="22"/>
      </w:rPr>
    </w:pPr>
    <w:r>
      <w:rPr>
        <w:rFonts w:eastAsia="Calibri"/>
        <w:sz w:val="22"/>
        <w:lang w:eastAsia="en-US" w:bidi="ar-SA"/>
      </w:rPr>
      <w:t>2025</w:t>
    </w:r>
    <w:r w:rsidR="000A56FD"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53F116C0" w14:textId="77777777" w:rsidR="000A56FD" w:rsidRPr="00DB5F74" w:rsidRDefault="000A56FD"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E01E03">
          <w:rPr>
            <w:noProof/>
            <w:sz w:val="22"/>
            <w:szCs w:val="24"/>
          </w:rPr>
          <w:t>23</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52BF9" w14:textId="77777777" w:rsidR="00093BB0" w:rsidRDefault="00093BB0">
      <w:r>
        <w:separator/>
      </w:r>
    </w:p>
  </w:footnote>
  <w:footnote w:type="continuationSeparator" w:id="0">
    <w:p w14:paraId="74C6FBFA" w14:textId="77777777" w:rsidR="00093BB0" w:rsidRDefault="00093BB0">
      <w:r>
        <w:continuationSeparator/>
      </w:r>
    </w:p>
  </w:footnote>
  <w:footnote w:type="continuationNotice" w:id="1">
    <w:p w14:paraId="540D6327" w14:textId="77777777" w:rsidR="00093BB0" w:rsidRDefault="00093BB0">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9">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1A2C3F94"/>
    <w:multiLevelType w:val="multilevel"/>
    <w:tmpl w:val="99189332"/>
    <w:lvl w:ilvl="0">
      <w:start w:val="16"/>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8">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0">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2">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46"/>
  </w:num>
  <w:num w:numId="3">
    <w:abstractNumId w:val="54"/>
  </w:num>
  <w:num w:numId="4">
    <w:abstractNumId w:val="47"/>
  </w:num>
  <w:num w:numId="5">
    <w:abstractNumId w:val="45"/>
  </w:num>
  <w:num w:numId="6">
    <w:abstractNumId w:val="2"/>
  </w:num>
  <w:num w:numId="7">
    <w:abstractNumId w:val="36"/>
  </w:num>
  <w:num w:numId="8">
    <w:abstractNumId w:val="56"/>
  </w:num>
  <w:num w:numId="9">
    <w:abstractNumId w:val="29"/>
  </w:num>
  <w:num w:numId="10">
    <w:abstractNumId w:val="10"/>
  </w:num>
  <w:num w:numId="11">
    <w:abstractNumId w:val="49"/>
  </w:num>
  <w:num w:numId="12">
    <w:abstractNumId w:val="20"/>
  </w:num>
  <w:num w:numId="13">
    <w:abstractNumId w:val="40"/>
  </w:num>
  <w:num w:numId="14">
    <w:abstractNumId w:val="11"/>
  </w:num>
  <w:num w:numId="15">
    <w:abstractNumId w:val="26"/>
  </w:num>
  <w:num w:numId="16">
    <w:abstractNumId w:val="3"/>
  </w:num>
  <w:num w:numId="17">
    <w:abstractNumId w:val="19"/>
  </w:num>
  <w:num w:numId="18">
    <w:abstractNumId w:val="9"/>
  </w:num>
  <w:num w:numId="19">
    <w:abstractNumId w:val="38"/>
  </w:num>
  <w:num w:numId="20">
    <w:abstractNumId w:val="34"/>
  </w:num>
  <w:num w:numId="21">
    <w:abstractNumId w:val="22"/>
  </w:num>
  <w:num w:numId="22">
    <w:abstractNumId w:val="55"/>
  </w:num>
  <w:num w:numId="23">
    <w:abstractNumId w:val="35"/>
  </w:num>
  <w:num w:numId="24">
    <w:abstractNumId w:val="48"/>
  </w:num>
  <w:num w:numId="25">
    <w:abstractNumId w:val="52"/>
  </w:num>
  <w:num w:numId="26">
    <w:abstractNumId w:val="18"/>
  </w:num>
  <w:num w:numId="27">
    <w:abstractNumId w:val="41"/>
  </w:num>
  <w:num w:numId="28">
    <w:abstractNumId w:val="31"/>
  </w:num>
  <w:num w:numId="29">
    <w:abstractNumId w:val="12"/>
  </w:num>
  <w:num w:numId="30">
    <w:abstractNumId w:val="14"/>
  </w:num>
  <w:num w:numId="31">
    <w:abstractNumId w:val="25"/>
  </w:num>
  <w:num w:numId="32">
    <w:abstractNumId w:val="42"/>
  </w:num>
  <w:num w:numId="33">
    <w:abstractNumId w:val="5"/>
  </w:num>
  <w:num w:numId="34">
    <w:abstractNumId w:val="15"/>
  </w:num>
  <w:num w:numId="35">
    <w:abstractNumId w:val="0"/>
  </w:num>
  <w:num w:numId="36">
    <w:abstractNumId w:val="53"/>
  </w:num>
  <w:num w:numId="37">
    <w:abstractNumId w:val="53"/>
    <w:lvlOverride w:ilvl="0">
      <w:startOverride w:val="1"/>
    </w:lvlOverride>
  </w:num>
  <w:num w:numId="38">
    <w:abstractNumId w:val="37"/>
  </w:num>
  <w:num w:numId="39">
    <w:abstractNumId w:val="33"/>
  </w:num>
  <w:num w:numId="40">
    <w:abstractNumId w:val="44"/>
  </w:num>
  <w:num w:numId="41">
    <w:abstractNumId w:val="23"/>
  </w:num>
  <w:num w:numId="42">
    <w:abstractNumId w:val="13"/>
  </w:num>
  <w:num w:numId="43">
    <w:abstractNumId w:val="39"/>
  </w:num>
  <w:num w:numId="44">
    <w:abstractNumId w:val="16"/>
  </w:num>
  <w:num w:numId="45">
    <w:abstractNumId w:val="4"/>
  </w:num>
  <w:num w:numId="46">
    <w:abstractNumId w:val="1"/>
  </w:num>
  <w:num w:numId="47">
    <w:abstractNumId w:val="24"/>
  </w:num>
  <w:num w:numId="48">
    <w:abstractNumId w:val="21"/>
  </w:num>
  <w:num w:numId="49">
    <w:abstractNumId w:val="50"/>
  </w:num>
  <w:num w:numId="50">
    <w:abstractNumId w:val="43"/>
  </w:num>
  <w:num w:numId="51">
    <w:abstractNumId w:val="30"/>
  </w:num>
  <w:num w:numId="52">
    <w:abstractNumId w:val="51"/>
  </w:num>
  <w:num w:numId="53">
    <w:abstractNumId w:val="28"/>
  </w:num>
  <w:num w:numId="54">
    <w:abstractNumId w:val="27"/>
  </w:num>
  <w:num w:numId="55">
    <w:abstractNumId w:val="32"/>
  </w:num>
  <w:num w:numId="56">
    <w:abstractNumId w:val="17"/>
  </w:num>
  <w:num w:numId="57">
    <w:abstractNumId w:val="6"/>
  </w:num>
  <w:num w:numId="58">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1104"/>
    <w:rsid w:val="000023F4"/>
    <w:rsid w:val="00002648"/>
    <w:rsid w:val="00004AC5"/>
    <w:rsid w:val="00005775"/>
    <w:rsid w:val="0000790F"/>
    <w:rsid w:val="00007FEE"/>
    <w:rsid w:val="000154ED"/>
    <w:rsid w:val="00015B24"/>
    <w:rsid w:val="00015F01"/>
    <w:rsid w:val="00026F78"/>
    <w:rsid w:val="00032880"/>
    <w:rsid w:val="00032E20"/>
    <w:rsid w:val="00032EA7"/>
    <w:rsid w:val="00034F4D"/>
    <w:rsid w:val="00036C6D"/>
    <w:rsid w:val="00040778"/>
    <w:rsid w:val="00040921"/>
    <w:rsid w:val="0004423E"/>
    <w:rsid w:val="0004445E"/>
    <w:rsid w:val="00050CAC"/>
    <w:rsid w:val="000549EA"/>
    <w:rsid w:val="000559B0"/>
    <w:rsid w:val="00057540"/>
    <w:rsid w:val="000609F2"/>
    <w:rsid w:val="000617EE"/>
    <w:rsid w:val="00063314"/>
    <w:rsid w:val="00063507"/>
    <w:rsid w:val="00064042"/>
    <w:rsid w:val="000720F5"/>
    <w:rsid w:val="000810BA"/>
    <w:rsid w:val="00081611"/>
    <w:rsid w:val="00082056"/>
    <w:rsid w:val="00083482"/>
    <w:rsid w:val="0008581E"/>
    <w:rsid w:val="0008749A"/>
    <w:rsid w:val="0008751B"/>
    <w:rsid w:val="00093BB0"/>
    <w:rsid w:val="0009514D"/>
    <w:rsid w:val="00096298"/>
    <w:rsid w:val="000A0B79"/>
    <w:rsid w:val="000A340E"/>
    <w:rsid w:val="000A379A"/>
    <w:rsid w:val="000A428D"/>
    <w:rsid w:val="000A56FD"/>
    <w:rsid w:val="000A58F3"/>
    <w:rsid w:val="000A5935"/>
    <w:rsid w:val="000A59EC"/>
    <w:rsid w:val="000A6CE0"/>
    <w:rsid w:val="000A7CCA"/>
    <w:rsid w:val="000B0214"/>
    <w:rsid w:val="000B26B1"/>
    <w:rsid w:val="000B43E6"/>
    <w:rsid w:val="000B4CE9"/>
    <w:rsid w:val="000B5FB4"/>
    <w:rsid w:val="000B6853"/>
    <w:rsid w:val="000C4A9C"/>
    <w:rsid w:val="000C4BE7"/>
    <w:rsid w:val="000C619D"/>
    <w:rsid w:val="000C7C42"/>
    <w:rsid w:val="000D1F5E"/>
    <w:rsid w:val="000D4257"/>
    <w:rsid w:val="000D60BA"/>
    <w:rsid w:val="000D71D8"/>
    <w:rsid w:val="000E12B3"/>
    <w:rsid w:val="000E6655"/>
    <w:rsid w:val="000E7569"/>
    <w:rsid w:val="000F1DD6"/>
    <w:rsid w:val="000F23A6"/>
    <w:rsid w:val="000F26E6"/>
    <w:rsid w:val="000F6315"/>
    <w:rsid w:val="00101F0F"/>
    <w:rsid w:val="0010386C"/>
    <w:rsid w:val="0010421E"/>
    <w:rsid w:val="00104425"/>
    <w:rsid w:val="00106EAE"/>
    <w:rsid w:val="001110B8"/>
    <w:rsid w:val="0011334F"/>
    <w:rsid w:val="0011417D"/>
    <w:rsid w:val="001173A7"/>
    <w:rsid w:val="00117E42"/>
    <w:rsid w:val="00117FBF"/>
    <w:rsid w:val="001220D5"/>
    <w:rsid w:val="001233F9"/>
    <w:rsid w:val="00124ADE"/>
    <w:rsid w:val="0012688F"/>
    <w:rsid w:val="001304BB"/>
    <w:rsid w:val="001312B0"/>
    <w:rsid w:val="001412B6"/>
    <w:rsid w:val="00143C76"/>
    <w:rsid w:val="0014568E"/>
    <w:rsid w:val="00145CAC"/>
    <w:rsid w:val="0014642C"/>
    <w:rsid w:val="0015282F"/>
    <w:rsid w:val="001538AF"/>
    <w:rsid w:val="00156553"/>
    <w:rsid w:val="00161452"/>
    <w:rsid w:val="001647D4"/>
    <w:rsid w:val="001652B4"/>
    <w:rsid w:val="0016606D"/>
    <w:rsid w:val="00166DC7"/>
    <w:rsid w:val="00167824"/>
    <w:rsid w:val="00175EF7"/>
    <w:rsid w:val="00176FFA"/>
    <w:rsid w:val="00181757"/>
    <w:rsid w:val="00183203"/>
    <w:rsid w:val="00185E70"/>
    <w:rsid w:val="001901BF"/>
    <w:rsid w:val="001907CE"/>
    <w:rsid w:val="001A1DFE"/>
    <w:rsid w:val="001A417F"/>
    <w:rsid w:val="001B44F1"/>
    <w:rsid w:val="001B5CB0"/>
    <w:rsid w:val="001C3BAE"/>
    <w:rsid w:val="001C42CD"/>
    <w:rsid w:val="001C5759"/>
    <w:rsid w:val="001C6DD5"/>
    <w:rsid w:val="001D070B"/>
    <w:rsid w:val="001D5093"/>
    <w:rsid w:val="001D71E6"/>
    <w:rsid w:val="001D77AF"/>
    <w:rsid w:val="001E04D6"/>
    <w:rsid w:val="001E3A02"/>
    <w:rsid w:val="001E48D4"/>
    <w:rsid w:val="001E4B09"/>
    <w:rsid w:val="001E5C55"/>
    <w:rsid w:val="001E6162"/>
    <w:rsid w:val="001E7844"/>
    <w:rsid w:val="001F20C5"/>
    <w:rsid w:val="001F3BFA"/>
    <w:rsid w:val="001F59FE"/>
    <w:rsid w:val="002006B5"/>
    <w:rsid w:val="00201B68"/>
    <w:rsid w:val="00202C19"/>
    <w:rsid w:val="00204AD8"/>
    <w:rsid w:val="0021033C"/>
    <w:rsid w:val="00213EAB"/>
    <w:rsid w:val="002209D7"/>
    <w:rsid w:val="00223B4A"/>
    <w:rsid w:val="00223EF5"/>
    <w:rsid w:val="002246D3"/>
    <w:rsid w:val="002250C7"/>
    <w:rsid w:val="00225F4F"/>
    <w:rsid w:val="0022601E"/>
    <w:rsid w:val="00226A00"/>
    <w:rsid w:val="00227782"/>
    <w:rsid w:val="00227E1F"/>
    <w:rsid w:val="0023105B"/>
    <w:rsid w:val="00232892"/>
    <w:rsid w:val="00234CCC"/>
    <w:rsid w:val="0023514B"/>
    <w:rsid w:val="0023551B"/>
    <w:rsid w:val="00237671"/>
    <w:rsid w:val="0024543F"/>
    <w:rsid w:val="00245488"/>
    <w:rsid w:val="00246253"/>
    <w:rsid w:val="00247522"/>
    <w:rsid w:val="0025111A"/>
    <w:rsid w:val="00251CCA"/>
    <w:rsid w:val="0025237D"/>
    <w:rsid w:val="002524E4"/>
    <w:rsid w:val="00252BC1"/>
    <w:rsid w:val="00252DF3"/>
    <w:rsid w:val="002539E2"/>
    <w:rsid w:val="00253B93"/>
    <w:rsid w:val="00256A18"/>
    <w:rsid w:val="00262218"/>
    <w:rsid w:val="00262421"/>
    <w:rsid w:val="002632BA"/>
    <w:rsid w:val="00264E87"/>
    <w:rsid w:val="00274889"/>
    <w:rsid w:val="00277BD4"/>
    <w:rsid w:val="002805DA"/>
    <w:rsid w:val="00281E6A"/>
    <w:rsid w:val="00282DCC"/>
    <w:rsid w:val="00283BD0"/>
    <w:rsid w:val="00284319"/>
    <w:rsid w:val="00287DE8"/>
    <w:rsid w:val="00291E58"/>
    <w:rsid w:val="00291EB8"/>
    <w:rsid w:val="00292940"/>
    <w:rsid w:val="002940A8"/>
    <w:rsid w:val="00294BB4"/>
    <w:rsid w:val="00295AB8"/>
    <w:rsid w:val="00297BF6"/>
    <w:rsid w:val="002A0494"/>
    <w:rsid w:val="002A09C6"/>
    <w:rsid w:val="002A1DD3"/>
    <w:rsid w:val="002A47A7"/>
    <w:rsid w:val="002A4D72"/>
    <w:rsid w:val="002A696F"/>
    <w:rsid w:val="002B1286"/>
    <w:rsid w:val="002B6EAE"/>
    <w:rsid w:val="002B7ABF"/>
    <w:rsid w:val="002C3AC2"/>
    <w:rsid w:val="002C47E6"/>
    <w:rsid w:val="002C5D27"/>
    <w:rsid w:val="002C61EB"/>
    <w:rsid w:val="002C73C4"/>
    <w:rsid w:val="002C79F7"/>
    <w:rsid w:val="002D27A1"/>
    <w:rsid w:val="002D4543"/>
    <w:rsid w:val="002D47EE"/>
    <w:rsid w:val="002E3703"/>
    <w:rsid w:val="002E624A"/>
    <w:rsid w:val="002F0BE6"/>
    <w:rsid w:val="002F1030"/>
    <w:rsid w:val="002F1576"/>
    <w:rsid w:val="002F3719"/>
    <w:rsid w:val="002F5276"/>
    <w:rsid w:val="002F7E48"/>
    <w:rsid w:val="003015C6"/>
    <w:rsid w:val="0030178E"/>
    <w:rsid w:val="00301E87"/>
    <w:rsid w:val="00302425"/>
    <w:rsid w:val="0030248A"/>
    <w:rsid w:val="003029BF"/>
    <w:rsid w:val="00307608"/>
    <w:rsid w:val="003102F9"/>
    <w:rsid w:val="00312E61"/>
    <w:rsid w:val="00315C80"/>
    <w:rsid w:val="00316077"/>
    <w:rsid w:val="00321B89"/>
    <w:rsid w:val="00323724"/>
    <w:rsid w:val="00324119"/>
    <w:rsid w:val="00327DA8"/>
    <w:rsid w:val="00330F7A"/>
    <w:rsid w:val="0033334C"/>
    <w:rsid w:val="00333B51"/>
    <w:rsid w:val="00333F8F"/>
    <w:rsid w:val="003343DB"/>
    <w:rsid w:val="00334548"/>
    <w:rsid w:val="003361C3"/>
    <w:rsid w:val="00341C11"/>
    <w:rsid w:val="00346F37"/>
    <w:rsid w:val="00357171"/>
    <w:rsid w:val="00357CC7"/>
    <w:rsid w:val="003607FE"/>
    <w:rsid w:val="003625F6"/>
    <w:rsid w:val="003654B0"/>
    <w:rsid w:val="00366E5C"/>
    <w:rsid w:val="003676A1"/>
    <w:rsid w:val="003717E4"/>
    <w:rsid w:val="003719D4"/>
    <w:rsid w:val="00371CCD"/>
    <w:rsid w:val="00373AC8"/>
    <w:rsid w:val="00377972"/>
    <w:rsid w:val="00380885"/>
    <w:rsid w:val="003817B6"/>
    <w:rsid w:val="00381C26"/>
    <w:rsid w:val="00381EC7"/>
    <w:rsid w:val="00383C2F"/>
    <w:rsid w:val="0038552B"/>
    <w:rsid w:val="003878D2"/>
    <w:rsid w:val="00391B07"/>
    <w:rsid w:val="00394535"/>
    <w:rsid w:val="00394F97"/>
    <w:rsid w:val="00395CE6"/>
    <w:rsid w:val="00396393"/>
    <w:rsid w:val="003963FA"/>
    <w:rsid w:val="00396B95"/>
    <w:rsid w:val="003A185A"/>
    <w:rsid w:val="003A1EA0"/>
    <w:rsid w:val="003A32CE"/>
    <w:rsid w:val="003A3436"/>
    <w:rsid w:val="003A3E25"/>
    <w:rsid w:val="003A5AD7"/>
    <w:rsid w:val="003A5D54"/>
    <w:rsid w:val="003A640B"/>
    <w:rsid w:val="003B17F7"/>
    <w:rsid w:val="003B2663"/>
    <w:rsid w:val="003B3FED"/>
    <w:rsid w:val="003B4870"/>
    <w:rsid w:val="003C0E16"/>
    <w:rsid w:val="003C1FAF"/>
    <w:rsid w:val="003C3AB4"/>
    <w:rsid w:val="003C418A"/>
    <w:rsid w:val="003C5717"/>
    <w:rsid w:val="003D44D0"/>
    <w:rsid w:val="003D4504"/>
    <w:rsid w:val="003D6574"/>
    <w:rsid w:val="003E0F0D"/>
    <w:rsid w:val="003E1CD1"/>
    <w:rsid w:val="003E590B"/>
    <w:rsid w:val="003E673C"/>
    <w:rsid w:val="003F111F"/>
    <w:rsid w:val="003F48A0"/>
    <w:rsid w:val="003F6847"/>
    <w:rsid w:val="004000CE"/>
    <w:rsid w:val="00400564"/>
    <w:rsid w:val="004028B3"/>
    <w:rsid w:val="00403846"/>
    <w:rsid w:val="0040665D"/>
    <w:rsid w:val="00406D14"/>
    <w:rsid w:val="00410812"/>
    <w:rsid w:val="00413095"/>
    <w:rsid w:val="004141B0"/>
    <w:rsid w:val="00415853"/>
    <w:rsid w:val="004165D0"/>
    <w:rsid w:val="00416743"/>
    <w:rsid w:val="00417D58"/>
    <w:rsid w:val="00420F27"/>
    <w:rsid w:val="00422AD1"/>
    <w:rsid w:val="00431E86"/>
    <w:rsid w:val="00434DF6"/>
    <w:rsid w:val="004376F3"/>
    <w:rsid w:val="0044071F"/>
    <w:rsid w:val="00440A34"/>
    <w:rsid w:val="004434EC"/>
    <w:rsid w:val="00444DCB"/>
    <w:rsid w:val="0044717C"/>
    <w:rsid w:val="00450B85"/>
    <w:rsid w:val="00450CB7"/>
    <w:rsid w:val="00451FB8"/>
    <w:rsid w:val="00453760"/>
    <w:rsid w:val="00453912"/>
    <w:rsid w:val="00453A0F"/>
    <w:rsid w:val="0045676D"/>
    <w:rsid w:val="00456FE5"/>
    <w:rsid w:val="004653E4"/>
    <w:rsid w:val="00465C5A"/>
    <w:rsid w:val="00466769"/>
    <w:rsid w:val="0046737A"/>
    <w:rsid w:val="004702D9"/>
    <w:rsid w:val="00470FC9"/>
    <w:rsid w:val="00472FC7"/>
    <w:rsid w:val="00475433"/>
    <w:rsid w:val="004759F7"/>
    <w:rsid w:val="00475B60"/>
    <w:rsid w:val="00475D65"/>
    <w:rsid w:val="00476E96"/>
    <w:rsid w:val="00480FEF"/>
    <w:rsid w:val="0048100E"/>
    <w:rsid w:val="00481485"/>
    <w:rsid w:val="00482F4C"/>
    <w:rsid w:val="0048397E"/>
    <w:rsid w:val="0049037E"/>
    <w:rsid w:val="004904D7"/>
    <w:rsid w:val="00490EB2"/>
    <w:rsid w:val="004921D3"/>
    <w:rsid w:val="00493466"/>
    <w:rsid w:val="004935D7"/>
    <w:rsid w:val="00493AE4"/>
    <w:rsid w:val="0049685C"/>
    <w:rsid w:val="00497142"/>
    <w:rsid w:val="00497348"/>
    <w:rsid w:val="004975BE"/>
    <w:rsid w:val="004A131B"/>
    <w:rsid w:val="004A643C"/>
    <w:rsid w:val="004B17A9"/>
    <w:rsid w:val="004B1EF9"/>
    <w:rsid w:val="004B30C6"/>
    <w:rsid w:val="004B4694"/>
    <w:rsid w:val="004B5D42"/>
    <w:rsid w:val="004B6A7A"/>
    <w:rsid w:val="004B7CA1"/>
    <w:rsid w:val="004C282A"/>
    <w:rsid w:val="004C3196"/>
    <w:rsid w:val="004C51FC"/>
    <w:rsid w:val="004C6412"/>
    <w:rsid w:val="004C6C75"/>
    <w:rsid w:val="004C73EA"/>
    <w:rsid w:val="004D1EC1"/>
    <w:rsid w:val="004D1ECB"/>
    <w:rsid w:val="004D22D5"/>
    <w:rsid w:val="004D3101"/>
    <w:rsid w:val="004D3F52"/>
    <w:rsid w:val="004D501A"/>
    <w:rsid w:val="004D5638"/>
    <w:rsid w:val="004D63D7"/>
    <w:rsid w:val="004D660F"/>
    <w:rsid w:val="004D7D92"/>
    <w:rsid w:val="004E0101"/>
    <w:rsid w:val="004E07B6"/>
    <w:rsid w:val="004E2361"/>
    <w:rsid w:val="004E28EB"/>
    <w:rsid w:val="004E2A7A"/>
    <w:rsid w:val="004E45AE"/>
    <w:rsid w:val="004F00C5"/>
    <w:rsid w:val="004F095E"/>
    <w:rsid w:val="004F0C3A"/>
    <w:rsid w:val="004F2E62"/>
    <w:rsid w:val="004F2F80"/>
    <w:rsid w:val="004F6D1A"/>
    <w:rsid w:val="004F79E0"/>
    <w:rsid w:val="00503D4E"/>
    <w:rsid w:val="00505239"/>
    <w:rsid w:val="005140EF"/>
    <w:rsid w:val="0051626F"/>
    <w:rsid w:val="00521FE5"/>
    <w:rsid w:val="005362D0"/>
    <w:rsid w:val="00536450"/>
    <w:rsid w:val="00537017"/>
    <w:rsid w:val="00542DE2"/>
    <w:rsid w:val="005437A6"/>
    <w:rsid w:val="00543D54"/>
    <w:rsid w:val="00545E91"/>
    <w:rsid w:val="00546916"/>
    <w:rsid w:val="00547048"/>
    <w:rsid w:val="00550C52"/>
    <w:rsid w:val="00551267"/>
    <w:rsid w:val="0055202B"/>
    <w:rsid w:val="00552FFF"/>
    <w:rsid w:val="00557B98"/>
    <w:rsid w:val="005615E2"/>
    <w:rsid w:val="00562356"/>
    <w:rsid w:val="0056349E"/>
    <w:rsid w:val="00564758"/>
    <w:rsid w:val="00564EA9"/>
    <w:rsid w:val="005650FF"/>
    <w:rsid w:val="0057178E"/>
    <w:rsid w:val="00573587"/>
    <w:rsid w:val="00574332"/>
    <w:rsid w:val="00580538"/>
    <w:rsid w:val="005806DD"/>
    <w:rsid w:val="00580940"/>
    <w:rsid w:val="00581815"/>
    <w:rsid w:val="00581DD8"/>
    <w:rsid w:val="00586957"/>
    <w:rsid w:val="00586FC2"/>
    <w:rsid w:val="005919D0"/>
    <w:rsid w:val="00596C9B"/>
    <w:rsid w:val="00596F3A"/>
    <w:rsid w:val="005A047F"/>
    <w:rsid w:val="005A1F9F"/>
    <w:rsid w:val="005A3CE6"/>
    <w:rsid w:val="005A7332"/>
    <w:rsid w:val="005B3802"/>
    <w:rsid w:val="005B3C83"/>
    <w:rsid w:val="005B4655"/>
    <w:rsid w:val="005B48BC"/>
    <w:rsid w:val="005B579B"/>
    <w:rsid w:val="005C0D96"/>
    <w:rsid w:val="005C195E"/>
    <w:rsid w:val="005D0305"/>
    <w:rsid w:val="005D0317"/>
    <w:rsid w:val="005D19DA"/>
    <w:rsid w:val="005D2351"/>
    <w:rsid w:val="005D3359"/>
    <w:rsid w:val="005D3C04"/>
    <w:rsid w:val="005D59C1"/>
    <w:rsid w:val="005D5DFF"/>
    <w:rsid w:val="005D7854"/>
    <w:rsid w:val="005D7F32"/>
    <w:rsid w:val="005F0BDE"/>
    <w:rsid w:val="005F2B12"/>
    <w:rsid w:val="005F490B"/>
    <w:rsid w:val="005F5835"/>
    <w:rsid w:val="005F69E4"/>
    <w:rsid w:val="0060001C"/>
    <w:rsid w:val="006015E0"/>
    <w:rsid w:val="0060160D"/>
    <w:rsid w:val="00602097"/>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278A4"/>
    <w:rsid w:val="00631BC0"/>
    <w:rsid w:val="006359D0"/>
    <w:rsid w:val="0063682C"/>
    <w:rsid w:val="006407B5"/>
    <w:rsid w:val="00641650"/>
    <w:rsid w:val="006443AE"/>
    <w:rsid w:val="006504E0"/>
    <w:rsid w:val="00650A40"/>
    <w:rsid w:val="00653C38"/>
    <w:rsid w:val="00660ADD"/>
    <w:rsid w:val="006613C2"/>
    <w:rsid w:val="00664E29"/>
    <w:rsid w:val="00665048"/>
    <w:rsid w:val="00667E91"/>
    <w:rsid w:val="00673666"/>
    <w:rsid w:val="00675CEF"/>
    <w:rsid w:val="00676396"/>
    <w:rsid w:val="00681468"/>
    <w:rsid w:val="00681DD1"/>
    <w:rsid w:val="00682B4F"/>
    <w:rsid w:val="006851EC"/>
    <w:rsid w:val="00686B93"/>
    <w:rsid w:val="006925EA"/>
    <w:rsid w:val="006A0136"/>
    <w:rsid w:val="006A2DBA"/>
    <w:rsid w:val="006A4FB8"/>
    <w:rsid w:val="006B2E73"/>
    <w:rsid w:val="006B7260"/>
    <w:rsid w:val="006B7B7F"/>
    <w:rsid w:val="006C4ACD"/>
    <w:rsid w:val="006C702F"/>
    <w:rsid w:val="006D052E"/>
    <w:rsid w:val="006D133C"/>
    <w:rsid w:val="006D1D76"/>
    <w:rsid w:val="006D4137"/>
    <w:rsid w:val="006D649C"/>
    <w:rsid w:val="006E4F5F"/>
    <w:rsid w:val="006E680B"/>
    <w:rsid w:val="006F1384"/>
    <w:rsid w:val="006F4A51"/>
    <w:rsid w:val="006F5F68"/>
    <w:rsid w:val="006F6E53"/>
    <w:rsid w:val="006F6EC6"/>
    <w:rsid w:val="007048D8"/>
    <w:rsid w:val="00707A5F"/>
    <w:rsid w:val="00710894"/>
    <w:rsid w:val="00711057"/>
    <w:rsid w:val="00711560"/>
    <w:rsid w:val="00713DE6"/>
    <w:rsid w:val="00714DE7"/>
    <w:rsid w:val="00716BAD"/>
    <w:rsid w:val="00726363"/>
    <w:rsid w:val="007266C7"/>
    <w:rsid w:val="007274AF"/>
    <w:rsid w:val="00731E8F"/>
    <w:rsid w:val="007341A9"/>
    <w:rsid w:val="0073430C"/>
    <w:rsid w:val="00734C96"/>
    <w:rsid w:val="00736E81"/>
    <w:rsid w:val="0074024F"/>
    <w:rsid w:val="00741059"/>
    <w:rsid w:val="0074291C"/>
    <w:rsid w:val="007437CF"/>
    <w:rsid w:val="0074544B"/>
    <w:rsid w:val="007500AD"/>
    <w:rsid w:val="00750694"/>
    <w:rsid w:val="00752582"/>
    <w:rsid w:val="00752C77"/>
    <w:rsid w:val="007540E7"/>
    <w:rsid w:val="0075584B"/>
    <w:rsid w:val="0076132E"/>
    <w:rsid w:val="00761ABB"/>
    <w:rsid w:val="00761B26"/>
    <w:rsid w:val="00763AC3"/>
    <w:rsid w:val="00764E08"/>
    <w:rsid w:val="00764EDB"/>
    <w:rsid w:val="007656E3"/>
    <w:rsid w:val="00765B5E"/>
    <w:rsid w:val="0076669C"/>
    <w:rsid w:val="00771E92"/>
    <w:rsid w:val="00772350"/>
    <w:rsid w:val="00772E54"/>
    <w:rsid w:val="00774C0F"/>
    <w:rsid w:val="00774F8F"/>
    <w:rsid w:val="0077530F"/>
    <w:rsid w:val="0077788C"/>
    <w:rsid w:val="00777F01"/>
    <w:rsid w:val="00780117"/>
    <w:rsid w:val="007807F2"/>
    <w:rsid w:val="007819CB"/>
    <w:rsid w:val="007874A3"/>
    <w:rsid w:val="00787855"/>
    <w:rsid w:val="00791084"/>
    <w:rsid w:val="00792C77"/>
    <w:rsid w:val="00793369"/>
    <w:rsid w:val="0079733D"/>
    <w:rsid w:val="007A192F"/>
    <w:rsid w:val="007A367D"/>
    <w:rsid w:val="007A39B7"/>
    <w:rsid w:val="007A55AF"/>
    <w:rsid w:val="007B073B"/>
    <w:rsid w:val="007B1C95"/>
    <w:rsid w:val="007B2D7D"/>
    <w:rsid w:val="007B3625"/>
    <w:rsid w:val="007B3B42"/>
    <w:rsid w:val="007B5560"/>
    <w:rsid w:val="007B5F35"/>
    <w:rsid w:val="007C0CED"/>
    <w:rsid w:val="007C2F7F"/>
    <w:rsid w:val="007C3497"/>
    <w:rsid w:val="007C62E0"/>
    <w:rsid w:val="007C69FD"/>
    <w:rsid w:val="007D05BD"/>
    <w:rsid w:val="007D0A85"/>
    <w:rsid w:val="007D3165"/>
    <w:rsid w:val="007D56C9"/>
    <w:rsid w:val="007D5ECA"/>
    <w:rsid w:val="007D5FB4"/>
    <w:rsid w:val="007E1044"/>
    <w:rsid w:val="007E1454"/>
    <w:rsid w:val="007E4BF9"/>
    <w:rsid w:val="007E629A"/>
    <w:rsid w:val="007E7C2E"/>
    <w:rsid w:val="007F00B9"/>
    <w:rsid w:val="007F3088"/>
    <w:rsid w:val="00800623"/>
    <w:rsid w:val="00805FE3"/>
    <w:rsid w:val="00806843"/>
    <w:rsid w:val="0080687A"/>
    <w:rsid w:val="00806F8E"/>
    <w:rsid w:val="008073A0"/>
    <w:rsid w:val="00811064"/>
    <w:rsid w:val="00811A9B"/>
    <w:rsid w:val="00812FAB"/>
    <w:rsid w:val="00814A81"/>
    <w:rsid w:val="00815DCB"/>
    <w:rsid w:val="00824825"/>
    <w:rsid w:val="00827529"/>
    <w:rsid w:val="00830859"/>
    <w:rsid w:val="0083101A"/>
    <w:rsid w:val="0083379D"/>
    <w:rsid w:val="00833BE3"/>
    <w:rsid w:val="00840954"/>
    <w:rsid w:val="00840CAB"/>
    <w:rsid w:val="00844F6F"/>
    <w:rsid w:val="008464B1"/>
    <w:rsid w:val="00847B92"/>
    <w:rsid w:val="00851818"/>
    <w:rsid w:val="00852207"/>
    <w:rsid w:val="00852981"/>
    <w:rsid w:val="00852ABA"/>
    <w:rsid w:val="008536A0"/>
    <w:rsid w:val="00854202"/>
    <w:rsid w:val="00854B5A"/>
    <w:rsid w:val="00854CDE"/>
    <w:rsid w:val="00854E80"/>
    <w:rsid w:val="00855E59"/>
    <w:rsid w:val="00856C67"/>
    <w:rsid w:val="00861083"/>
    <w:rsid w:val="00862798"/>
    <w:rsid w:val="00864091"/>
    <w:rsid w:val="0086644A"/>
    <w:rsid w:val="00867B74"/>
    <w:rsid w:val="008701A6"/>
    <w:rsid w:val="00871A77"/>
    <w:rsid w:val="00872209"/>
    <w:rsid w:val="0087220C"/>
    <w:rsid w:val="008727E3"/>
    <w:rsid w:val="008732CD"/>
    <w:rsid w:val="00874B3A"/>
    <w:rsid w:val="00874FBA"/>
    <w:rsid w:val="00880D1B"/>
    <w:rsid w:val="00883FE5"/>
    <w:rsid w:val="00884639"/>
    <w:rsid w:val="008851CC"/>
    <w:rsid w:val="008853AF"/>
    <w:rsid w:val="0089356E"/>
    <w:rsid w:val="00893F64"/>
    <w:rsid w:val="008A10E9"/>
    <w:rsid w:val="008A246D"/>
    <w:rsid w:val="008A528D"/>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3611"/>
    <w:rsid w:val="008D6D1C"/>
    <w:rsid w:val="008D7C8D"/>
    <w:rsid w:val="008E031C"/>
    <w:rsid w:val="008E18D0"/>
    <w:rsid w:val="008E1B16"/>
    <w:rsid w:val="008E6332"/>
    <w:rsid w:val="008E7365"/>
    <w:rsid w:val="008F01CB"/>
    <w:rsid w:val="008F5D1C"/>
    <w:rsid w:val="008F6275"/>
    <w:rsid w:val="00900527"/>
    <w:rsid w:val="00901082"/>
    <w:rsid w:val="00901627"/>
    <w:rsid w:val="009048F1"/>
    <w:rsid w:val="00905115"/>
    <w:rsid w:val="00910D26"/>
    <w:rsid w:val="00914E2D"/>
    <w:rsid w:val="00915BAB"/>
    <w:rsid w:val="00915D95"/>
    <w:rsid w:val="00916086"/>
    <w:rsid w:val="00920C7E"/>
    <w:rsid w:val="00920F61"/>
    <w:rsid w:val="009240CA"/>
    <w:rsid w:val="00924A04"/>
    <w:rsid w:val="00924B42"/>
    <w:rsid w:val="00924EBC"/>
    <w:rsid w:val="00927E4A"/>
    <w:rsid w:val="0093049C"/>
    <w:rsid w:val="00934942"/>
    <w:rsid w:val="00936AE2"/>
    <w:rsid w:val="00937E39"/>
    <w:rsid w:val="0094097A"/>
    <w:rsid w:val="0094177A"/>
    <w:rsid w:val="00941AE3"/>
    <w:rsid w:val="00942851"/>
    <w:rsid w:val="0094295C"/>
    <w:rsid w:val="0095072C"/>
    <w:rsid w:val="00954EE5"/>
    <w:rsid w:val="0095502C"/>
    <w:rsid w:val="009560A5"/>
    <w:rsid w:val="0096060D"/>
    <w:rsid w:val="00962506"/>
    <w:rsid w:val="009636A2"/>
    <w:rsid w:val="0096625B"/>
    <w:rsid w:val="00967EA4"/>
    <w:rsid w:val="009708A7"/>
    <w:rsid w:val="00970D97"/>
    <w:rsid w:val="009716E8"/>
    <w:rsid w:val="009732AE"/>
    <w:rsid w:val="00974C63"/>
    <w:rsid w:val="00981AAE"/>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F20"/>
    <w:rsid w:val="009A75FB"/>
    <w:rsid w:val="009B1579"/>
    <w:rsid w:val="009B3396"/>
    <w:rsid w:val="009B630A"/>
    <w:rsid w:val="009B7375"/>
    <w:rsid w:val="009C19DF"/>
    <w:rsid w:val="009C526D"/>
    <w:rsid w:val="009C5C01"/>
    <w:rsid w:val="009C5C64"/>
    <w:rsid w:val="009C66C8"/>
    <w:rsid w:val="009D17B6"/>
    <w:rsid w:val="009D2387"/>
    <w:rsid w:val="009D38E0"/>
    <w:rsid w:val="009D43D5"/>
    <w:rsid w:val="009E08E6"/>
    <w:rsid w:val="009E1ADC"/>
    <w:rsid w:val="009E3BDD"/>
    <w:rsid w:val="009E5F6A"/>
    <w:rsid w:val="009F4C32"/>
    <w:rsid w:val="009F7AA9"/>
    <w:rsid w:val="00A01517"/>
    <w:rsid w:val="00A01A68"/>
    <w:rsid w:val="00A023C2"/>
    <w:rsid w:val="00A04440"/>
    <w:rsid w:val="00A063AB"/>
    <w:rsid w:val="00A10DBB"/>
    <w:rsid w:val="00A12088"/>
    <w:rsid w:val="00A12CEC"/>
    <w:rsid w:val="00A1368F"/>
    <w:rsid w:val="00A14429"/>
    <w:rsid w:val="00A1451D"/>
    <w:rsid w:val="00A169EF"/>
    <w:rsid w:val="00A17B9B"/>
    <w:rsid w:val="00A223C7"/>
    <w:rsid w:val="00A24F82"/>
    <w:rsid w:val="00A251FB"/>
    <w:rsid w:val="00A260F9"/>
    <w:rsid w:val="00A270AB"/>
    <w:rsid w:val="00A32430"/>
    <w:rsid w:val="00A32ED5"/>
    <w:rsid w:val="00A3621A"/>
    <w:rsid w:val="00A4249F"/>
    <w:rsid w:val="00A46174"/>
    <w:rsid w:val="00A61365"/>
    <w:rsid w:val="00A61DB2"/>
    <w:rsid w:val="00A649E3"/>
    <w:rsid w:val="00A65479"/>
    <w:rsid w:val="00A65B9C"/>
    <w:rsid w:val="00A67C26"/>
    <w:rsid w:val="00A73DA0"/>
    <w:rsid w:val="00A74E19"/>
    <w:rsid w:val="00A765FD"/>
    <w:rsid w:val="00A80681"/>
    <w:rsid w:val="00A91490"/>
    <w:rsid w:val="00A92D61"/>
    <w:rsid w:val="00A92FA6"/>
    <w:rsid w:val="00A94DA7"/>
    <w:rsid w:val="00A95B6D"/>
    <w:rsid w:val="00AA15EE"/>
    <w:rsid w:val="00AA393E"/>
    <w:rsid w:val="00AA79D9"/>
    <w:rsid w:val="00AB1677"/>
    <w:rsid w:val="00AB16A4"/>
    <w:rsid w:val="00AB1B2B"/>
    <w:rsid w:val="00AB1EE0"/>
    <w:rsid w:val="00AB24D5"/>
    <w:rsid w:val="00AB33EB"/>
    <w:rsid w:val="00AB5B16"/>
    <w:rsid w:val="00AC0E1C"/>
    <w:rsid w:val="00AC2C30"/>
    <w:rsid w:val="00AC446B"/>
    <w:rsid w:val="00AC4595"/>
    <w:rsid w:val="00AC5ED9"/>
    <w:rsid w:val="00AC715D"/>
    <w:rsid w:val="00AC73BD"/>
    <w:rsid w:val="00AD07DB"/>
    <w:rsid w:val="00AD26B4"/>
    <w:rsid w:val="00AD3555"/>
    <w:rsid w:val="00AD3D39"/>
    <w:rsid w:val="00AD52E1"/>
    <w:rsid w:val="00AE27B2"/>
    <w:rsid w:val="00AE56AD"/>
    <w:rsid w:val="00AF04DC"/>
    <w:rsid w:val="00AF0A48"/>
    <w:rsid w:val="00AF0F4B"/>
    <w:rsid w:val="00AF117F"/>
    <w:rsid w:val="00AF3452"/>
    <w:rsid w:val="00AF6897"/>
    <w:rsid w:val="00B05825"/>
    <w:rsid w:val="00B13B88"/>
    <w:rsid w:val="00B1524A"/>
    <w:rsid w:val="00B162CB"/>
    <w:rsid w:val="00B16307"/>
    <w:rsid w:val="00B2048E"/>
    <w:rsid w:val="00B210AA"/>
    <w:rsid w:val="00B21687"/>
    <w:rsid w:val="00B26C87"/>
    <w:rsid w:val="00B3227C"/>
    <w:rsid w:val="00B33FE9"/>
    <w:rsid w:val="00B45565"/>
    <w:rsid w:val="00B45BF2"/>
    <w:rsid w:val="00B46DF0"/>
    <w:rsid w:val="00B4700D"/>
    <w:rsid w:val="00B504C4"/>
    <w:rsid w:val="00B52A6D"/>
    <w:rsid w:val="00B534B5"/>
    <w:rsid w:val="00B53D23"/>
    <w:rsid w:val="00B55459"/>
    <w:rsid w:val="00B57733"/>
    <w:rsid w:val="00B6080B"/>
    <w:rsid w:val="00B61B3A"/>
    <w:rsid w:val="00B659ED"/>
    <w:rsid w:val="00B65F8B"/>
    <w:rsid w:val="00B668C4"/>
    <w:rsid w:val="00B67F2C"/>
    <w:rsid w:val="00B71401"/>
    <w:rsid w:val="00B73831"/>
    <w:rsid w:val="00B73A80"/>
    <w:rsid w:val="00B76467"/>
    <w:rsid w:val="00B76C41"/>
    <w:rsid w:val="00B812AE"/>
    <w:rsid w:val="00B826DF"/>
    <w:rsid w:val="00B8286C"/>
    <w:rsid w:val="00B82B3A"/>
    <w:rsid w:val="00B8379B"/>
    <w:rsid w:val="00B8577A"/>
    <w:rsid w:val="00B867E3"/>
    <w:rsid w:val="00B91E9E"/>
    <w:rsid w:val="00B926D6"/>
    <w:rsid w:val="00B94EBE"/>
    <w:rsid w:val="00B95635"/>
    <w:rsid w:val="00B95F18"/>
    <w:rsid w:val="00B97906"/>
    <w:rsid w:val="00B97F81"/>
    <w:rsid w:val="00BA0BEC"/>
    <w:rsid w:val="00BA0D20"/>
    <w:rsid w:val="00BA36B7"/>
    <w:rsid w:val="00BA4A37"/>
    <w:rsid w:val="00BB0AA8"/>
    <w:rsid w:val="00BB0CE2"/>
    <w:rsid w:val="00BB11FE"/>
    <w:rsid w:val="00BB12B3"/>
    <w:rsid w:val="00BB4844"/>
    <w:rsid w:val="00BB69ED"/>
    <w:rsid w:val="00BC23CB"/>
    <w:rsid w:val="00BC3CC6"/>
    <w:rsid w:val="00BD23ED"/>
    <w:rsid w:val="00BD2E2A"/>
    <w:rsid w:val="00BD3867"/>
    <w:rsid w:val="00BE0510"/>
    <w:rsid w:val="00BE20C4"/>
    <w:rsid w:val="00BE39D1"/>
    <w:rsid w:val="00BE3DB9"/>
    <w:rsid w:val="00BE5937"/>
    <w:rsid w:val="00BE6D60"/>
    <w:rsid w:val="00BE76EE"/>
    <w:rsid w:val="00BE7C6A"/>
    <w:rsid w:val="00BF021B"/>
    <w:rsid w:val="00BF0E92"/>
    <w:rsid w:val="00BF236C"/>
    <w:rsid w:val="00BF2407"/>
    <w:rsid w:val="00BF3F79"/>
    <w:rsid w:val="00BF416C"/>
    <w:rsid w:val="00BF4E9C"/>
    <w:rsid w:val="00C01B99"/>
    <w:rsid w:val="00C02D17"/>
    <w:rsid w:val="00C04CC5"/>
    <w:rsid w:val="00C06171"/>
    <w:rsid w:val="00C061DD"/>
    <w:rsid w:val="00C126A1"/>
    <w:rsid w:val="00C15E8E"/>
    <w:rsid w:val="00C174BB"/>
    <w:rsid w:val="00C21E34"/>
    <w:rsid w:val="00C22036"/>
    <w:rsid w:val="00C25322"/>
    <w:rsid w:val="00C25A99"/>
    <w:rsid w:val="00C268F0"/>
    <w:rsid w:val="00C316C4"/>
    <w:rsid w:val="00C318A7"/>
    <w:rsid w:val="00C32642"/>
    <w:rsid w:val="00C32E53"/>
    <w:rsid w:val="00C3372F"/>
    <w:rsid w:val="00C36291"/>
    <w:rsid w:val="00C414EE"/>
    <w:rsid w:val="00C42AD8"/>
    <w:rsid w:val="00C42C65"/>
    <w:rsid w:val="00C438F0"/>
    <w:rsid w:val="00C510E8"/>
    <w:rsid w:val="00C5267A"/>
    <w:rsid w:val="00C539F4"/>
    <w:rsid w:val="00C542D0"/>
    <w:rsid w:val="00C55C8E"/>
    <w:rsid w:val="00C55D31"/>
    <w:rsid w:val="00C6038A"/>
    <w:rsid w:val="00C622B6"/>
    <w:rsid w:val="00C632BF"/>
    <w:rsid w:val="00C637E0"/>
    <w:rsid w:val="00C64C05"/>
    <w:rsid w:val="00C6524B"/>
    <w:rsid w:val="00C653E1"/>
    <w:rsid w:val="00C66F81"/>
    <w:rsid w:val="00C7194F"/>
    <w:rsid w:val="00C736FC"/>
    <w:rsid w:val="00C742C4"/>
    <w:rsid w:val="00C76E7F"/>
    <w:rsid w:val="00C80DA5"/>
    <w:rsid w:val="00C8286C"/>
    <w:rsid w:val="00C83B83"/>
    <w:rsid w:val="00C83D75"/>
    <w:rsid w:val="00C84356"/>
    <w:rsid w:val="00C85D7D"/>
    <w:rsid w:val="00C875A5"/>
    <w:rsid w:val="00C90C0B"/>
    <w:rsid w:val="00C9459E"/>
    <w:rsid w:val="00C96614"/>
    <w:rsid w:val="00C973CB"/>
    <w:rsid w:val="00CA12AF"/>
    <w:rsid w:val="00CA1BC9"/>
    <w:rsid w:val="00CA2718"/>
    <w:rsid w:val="00CA3A60"/>
    <w:rsid w:val="00CA5CCF"/>
    <w:rsid w:val="00CA61B1"/>
    <w:rsid w:val="00CB1939"/>
    <w:rsid w:val="00CB382A"/>
    <w:rsid w:val="00CB41AC"/>
    <w:rsid w:val="00CC0537"/>
    <w:rsid w:val="00CD2F0D"/>
    <w:rsid w:val="00CD51C4"/>
    <w:rsid w:val="00CD53A1"/>
    <w:rsid w:val="00CD7BFF"/>
    <w:rsid w:val="00CE3008"/>
    <w:rsid w:val="00CE3A11"/>
    <w:rsid w:val="00CE4D8A"/>
    <w:rsid w:val="00CE536A"/>
    <w:rsid w:val="00CF02EF"/>
    <w:rsid w:val="00CF1750"/>
    <w:rsid w:val="00CF32E7"/>
    <w:rsid w:val="00CF3517"/>
    <w:rsid w:val="00D0085D"/>
    <w:rsid w:val="00D021AB"/>
    <w:rsid w:val="00D02F68"/>
    <w:rsid w:val="00D071A9"/>
    <w:rsid w:val="00D10A0D"/>
    <w:rsid w:val="00D2303D"/>
    <w:rsid w:val="00D24509"/>
    <w:rsid w:val="00D25B73"/>
    <w:rsid w:val="00D2647F"/>
    <w:rsid w:val="00D31EBC"/>
    <w:rsid w:val="00D32712"/>
    <w:rsid w:val="00D32783"/>
    <w:rsid w:val="00D3447D"/>
    <w:rsid w:val="00D34BC8"/>
    <w:rsid w:val="00D350D9"/>
    <w:rsid w:val="00D41F90"/>
    <w:rsid w:val="00D50C28"/>
    <w:rsid w:val="00D51FE4"/>
    <w:rsid w:val="00D535BE"/>
    <w:rsid w:val="00D53BCD"/>
    <w:rsid w:val="00D53C28"/>
    <w:rsid w:val="00D5561D"/>
    <w:rsid w:val="00D617C0"/>
    <w:rsid w:val="00D65AD7"/>
    <w:rsid w:val="00D661D2"/>
    <w:rsid w:val="00D66C13"/>
    <w:rsid w:val="00D72044"/>
    <w:rsid w:val="00D73C78"/>
    <w:rsid w:val="00D755EA"/>
    <w:rsid w:val="00D7564C"/>
    <w:rsid w:val="00D76DA5"/>
    <w:rsid w:val="00D775F5"/>
    <w:rsid w:val="00D77CA6"/>
    <w:rsid w:val="00D77D0F"/>
    <w:rsid w:val="00D82E46"/>
    <w:rsid w:val="00D84047"/>
    <w:rsid w:val="00D86F11"/>
    <w:rsid w:val="00D91B43"/>
    <w:rsid w:val="00D93998"/>
    <w:rsid w:val="00DA314E"/>
    <w:rsid w:val="00DA673F"/>
    <w:rsid w:val="00DA70FA"/>
    <w:rsid w:val="00DA7902"/>
    <w:rsid w:val="00DB246B"/>
    <w:rsid w:val="00DB37F6"/>
    <w:rsid w:val="00DB39F5"/>
    <w:rsid w:val="00DB3FEC"/>
    <w:rsid w:val="00DB4413"/>
    <w:rsid w:val="00DB5256"/>
    <w:rsid w:val="00DB5F74"/>
    <w:rsid w:val="00DC1354"/>
    <w:rsid w:val="00DC29C3"/>
    <w:rsid w:val="00DC4A28"/>
    <w:rsid w:val="00DC7874"/>
    <w:rsid w:val="00DC7D53"/>
    <w:rsid w:val="00DD3B44"/>
    <w:rsid w:val="00DD4C83"/>
    <w:rsid w:val="00DD5AE2"/>
    <w:rsid w:val="00DD6087"/>
    <w:rsid w:val="00DD6521"/>
    <w:rsid w:val="00DD73DA"/>
    <w:rsid w:val="00DD797B"/>
    <w:rsid w:val="00DD7F7A"/>
    <w:rsid w:val="00DE1348"/>
    <w:rsid w:val="00DE15AB"/>
    <w:rsid w:val="00DE15BE"/>
    <w:rsid w:val="00DE1DBB"/>
    <w:rsid w:val="00DE3C78"/>
    <w:rsid w:val="00DE41C4"/>
    <w:rsid w:val="00DF143A"/>
    <w:rsid w:val="00DF1D7D"/>
    <w:rsid w:val="00DF26E1"/>
    <w:rsid w:val="00DF2B62"/>
    <w:rsid w:val="00DF4E20"/>
    <w:rsid w:val="00DF5162"/>
    <w:rsid w:val="00DF5B91"/>
    <w:rsid w:val="00DF5BBF"/>
    <w:rsid w:val="00E0040B"/>
    <w:rsid w:val="00E00EFB"/>
    <w:rsid w:val="00E01160"/>
    <w:rsid w:val="00E016B4"/>
    <w:rsid w:val="00E01E03"/>
    <w:rsid w:val="00E03503"/>
    <w:rsid w:val="00E04FF6"/>
    <w:rsid w:val="00E05A03"/>
    <w:rsid w:val="00E05A10"/>
    <w:rsid w:val="00E128AB"/>
    <w:rsid w:val="00E13AB5"/>
    <w:rsid w:val="00E211FA"/>
    <w:rsid w:val="00E22592"/>
    <w:rsid w:val="00E23871"/>
    <w:rsid w:val="00E24352"/>
    <w:rsid w:val="00E24FBB"/>
    <w:rsid w:val="00E25995"/>
    <w:rsid w:val="00E27575"/>
    <w:rsid w:val="00E301BE"/>
    <w:rsid w:val="00E312CB"/>
    <w:rsid w:val="00E33531"/>
    <w:rsid w:val="00E357C6"/>
    <w:rsid w:val="00E3616D"/>
    <w:rsid w:val="00E37424"/>
    <w:rsid w:val="00E37FFA"/>
    <w:rsid w:val="00E4147C"/>
    <w:rsid w:val="00E42B48"/>
    <w:rsid w:val="00E43757"/>
    <w:rsid w:val="00E45445"/>
    <w:rsid w:val="00E45796"/>
    <w:rsid w:val="00E45B51"/>
    <w:rsid w:val="00E4651A"/>
    <w:rsid w:val="00E4715F"/>
    <w:rsid w:val="00E5096E"/>
    <w:rsid w:val="00E51C8F"/>
    <w:rsid w:val="00E52744"/>
    <w:rsid w:val="00E52DB2"/>
    <w:rsid w:val="00E61C1C"/>
    <w:rsid w:val="00E64F83"/>
    <w:rsid w:val="00E65FD6"/>
    <w:rsid w:val="00E6626E"/>
    <w:rsid w:val="00E6746A"/>
    <w:rsid w:val="00E72724"/>
    <w:rsid w:val="00E72EA4"/>
    <w:rsid w:val="00E73FDB"/>
    <w:rsid w:val="00E751A4"/>
    <w:rsid w:val="00E75BE5"/>
    <w:rsid w:val="00E7781F"/>
    <w:rsid w:val="00E77AB6"/>
    <w:rsid w:val="00E803DD"/>
    <w:rsid w:val="00E80644"/>
    <w:rsid w:val="00E80AD8"/>
    <w:rsid w:val="00E81D41"/>
    <w:rsid w:val="00E830E0"/>
    <w:rsid w:val="00E84D31"/>
    <w:rsid w:val="00E84ECF"/>
    <w:rsid w:val="00E90D19"/>
    <w:rsid w:val="00E91890"/>
    <w:rsid w:val="00E92F36"/>
    <w:rsid w:val="00E9394D"/>
    <w:rsid w:val="00E94693"/>
    <w:rsid w:val="00E94BB5"/>
    <w:rsid w:val="00E95A78"/>
    <w:rsid w:val="00E96CFA"/>
    <w:rsid w:val="00E97B2E"/>
    <w:rsid w:val="00EA0C66"/>
    <w:rsid w:val="00EA0D23"/>
    <w:rsid w:val="00EA2002"/>
    <w:rsid w:val="00EA30F8"/>
    <w:rsid w:val="00EA534E"/>
    <w:rsid w:val="00EB024D"/>
    <w:rsid w:val="00EB71FA"/>
    <w:rsid w:val="00EC2392"/>
    <w:rsid w:val="00EC3024"/>
    <w:rsid w:val="00EC4B52"/>
    <w:rsid w:val="00ED1246"/>
    <w:rsid w:val="00ED237A"/>
    <w:rsid w:val="00EE2545"/>
    <w:rsid w:val="00EE39A3"/>
    <w:rsid w:val="00EE5381"/>
    <w:rsid w:val="00EE724F"/>
    <w:rsid w:val="00EE78C2"/>
    <w:rsid w:val="00EF0295"/>
    <w:rsid w:val="00EF0BF5"/>
    <w:rsid w:val="00EF145E"/>
    <w:rsid w:val="00EF1F00"/>
    <w:rsid w:val="00EF237D"/>
    <w:rsid w:val="00EF2857"/>
    <w:rsid w:val="00EF4585"/>
    <w:rsid w:val="00EF50D4"/>
    <w:rsid w:val="00F0236F"/>
    <w:rsid w:val="00F065B4"/>
    <w:rsid w:val="00F071D9"/>
    <w:rsid w:val="00F10ECF"/>
    <w:rsid w:val="00F12741"/>
    <w:rsid w:val="00F12942"/>
    <w:rsid w:val="00F15523"/>
    <w:rsid w:val="00F20A07"/>
    <w:rsid w:val="00F23791"/>
    <w:rsid w:val="00F2628D"/>
    <w:rsid w:val="00F269CF"/>
    <w:rsid w:val="00F275AB"/>
    <w:rsid w:val="00F30D5F"/>
    <w:rsid w:val="00F35ADA"/>
    <w:rsid w:val="00F40A5B"/>
    <w:rsid w:val="00F431F4"/>
    <w:rsid w:val="00F4628D"/>
    <w:rsid w:val="00F5108B"/>
    <w:rsid w:val="00F520B1"/>
    <w:rsid w:val="00F52955"/>
    <w:rsid w:val="00F52FBA"/>
    <w:rsid w:val="00F55C51"/>
    <w:rsid w:val="00F5644B"/>
    <w:rsid w:val="00F56CDF"/>
    <w:rsid w:val="00F61C2B"/>
    <w:rsid w:val="00F621EF"/>
    <w:rsid w:val="00F63DFD"/>
    <w:rsid w:val="00F6451D"/>
    <w:rsid w:val="00F648BF"/>
    <w:rsid w:val="00F65681"/>
    <w:rsid w:val="00F65DDD"/>
    <w:rsid w:val="00F679B0"/>
    <w:rsid w:val="00F7290E"/>
    <w:rsid w:val="00F72C6B"/>
    <w:rsid w:val="00F73DAC"/>
    <w:rsid w:val="00F750B2"/>
    <w:rsid w:val="00F76CE9"/>
    <w:rsid w:val="00F80234"/>
    <w:rsid w:val="00F80B31"/>
    <w:rsid w:val="00F82860"/>
    <w:rsid w:val="00F8423D"/>
    <w:rsid w:val="00F8764F"/>
    <w:rsid w:val="00F91533"/>
    <w:rsid w:val="00F9576C"/>
    <w:rsid w:val="00F96072"/>
    <w:rsid w:val="00F96390"/>
    <w:rsid w:val="00F97A99"/>
    <w:rsid w:val="00F97F4F"/>
    <w:rsid w:val="00FA0B65"/>
    <w:rsid w:val="00FA0C9E"/>
    <w:rsid w:val="00FA2BD2"/>
    <w:rsid w:val="00FA723B"/>
    <w:rsid w:val="00FC0D78"/>
    <w:rsid w:val="00FC2A4A"/>
    <w:rsid w:val="00FC3434"/>
    <w:rsid w:val="00FC3483"/>
    <w:rsid w:val="00FC430E"/>
    <w:rsid w:val="00FC68DB"/>
    <w:rsid w:val="00FD1637"/>
    <w:rsid w:val="00FD4204"/>
    <w:rsid w:val="00FD5641"/>
    <w:rsid w:val="00FD57C2"/>
    <w:rsid w:val="00FD592A"/>
    <w:rsid w:val="00FD789B"/>
    <w:rsid w:val="00FE4887"/>
    <w:rsid w:val="00FE4EF7"/>
    <w:rsid w:val="00FF356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F65DDD"/>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4">
    <w:name w:val="xl94"/>
    <w:basedOn w:val="a0"/>
    <w:rsid w:val="0046737A"/>
    <w:pPr>
      <w:pBdr>
        <w:top w:val="single" w:sz="4" w:space="0" w:color="auto"/>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sz w:val="18"/>
      <w:szCs w:val="18"/>
      <w:lang w:bidi="ar-SA"/>
    </w:rPr>
  </w:style>
  <w:style w:type="paragraph" w:customStyle="1" w:styleId="xl95">
    <w:name w:val="xl95"/>
    <w:basedOn w:val="a0"/>
    <w:rsid w:val="0046737A"/>
    <w:pPr>
      <w:pBdr>
        <w:top w:val="single" w:sz="4" w:space="0" w:color="auto"/>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sz w:val="18"/>
      <w:szCs w:val="18"/>
      <w:lang w:bidi="ar-SA"/>
    </w:rPr>
  </w:style>
  <w:style w:type="paragraph" w:customStyle="1" w:styleId="xl96">
    <w:name w:val="xl96"/>
    <w:basedOn w:val="a0"/>
    <w:rsid w:val="0046737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97">
    <w:name w:val="xl97"/>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98">
    <w:name w:val="xl98"/>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99">
    <w:name w:val="xl99"/>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100">
    <w:name w:val="xl100"/>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101">
    <w:name w:val="xl101"/>
    <w:basedOn w:val="a0"/>
    <w:rsid w:val="0046737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2">
    <w:name w:val="xl102"/>
    <w:basedOn w:val="a0"/>
    <w:rsid w:val="0046737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3">
    <w:name w:val="xl103"/>
    <w:basedOn w:val="a0"/>
    <w:rsid w:val="0046737A"/>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4">
    <w:name w:val="xl104"/>
    <w:basedOn w:val="a0"/>
    <w:rsid w:val="0046737A"/>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5">
    <w:name w:val="xl105"/>
    <w:basedOn w:val="a0"/>
    <w:rsid w:val="0046737A"/>
    <w:pPr>
      <w:pBdr>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b/>
      <w:bCs/>
      <w:sz w:val="18"/>
      <w:szCs w:val="18"/>
      <w:lang w:bidi="ar-SA"/>
    </w:rPr>
  </w:style>
  <w:style w:type="paragraph" w:customStyle="1" w:styleId="xl106">
    <w:name w:val="xl106"/>
    <w:basedOn w:val="a0"/>
    <w:rsid w:val="0046737A"/>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i/>
      <w:iCs/>
      <w:sz w:val="18"/>
      <w:szCs w:val="18"/>
      <w:lang w:bidi="ar-SA"/>
    </w:rPr>
  </w:style>
  <w:style w:type="paragraph" w:customStyle="1" w:styleId="xl107">
    <w:name w:val="xl107"/>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i/>
      <w:iCs/>
      <w:sz w:val="18"/>
      <w:szCs w:val="18"/>
      <w:lang w:bidi="ar-SA"/>
    </w:rPr>
  </w:style>
  <w:style w:type="paragraph" w:customStyle="1" w:styleId="xl108">
    <w:name w:val="xl108"/>
    <w:basedOn w:val="a0"/>
    <w:rsid w:val="0046737A"/>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9">
    <w:name w:val="xl109"/>
    <w:basedOn w:val="a0"/>
    <w:rsid w:val="0046737A"/>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0">
    <w:name w:val="xl110"/>
    <w:basedOn w:val="a0"/>
    <w:rsid w:val="0046737A"/>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sz w:val="18"/>
      <w:szCs w:val="18"/>
      <w:lang w:bidi="ar-SA"/>
    </w:rPr>
  </w:style>
  <w:style w:type="paragraph" w:customStyle="1" w:styleId="xl111">
    <w:name w:val="xl111"/>
    <w:basedOn w:val="a0"/>
    <w:rsid w:val="0046737A"/>
    <w:pPr>
      <w:pBdr>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2">
    <w:name w:val="xl112"/>
    <w:basedOn w:val="a0"/>
    <w:rsid w:val="0046737A"/>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i/>
      <w:iCs/>
      <w:sz w:val="18"/>
      <w:szCs w:val="18"/>
      <w:lang w:bidi="ar-SA"/>
    </w:rPr>
  </w:style>
  <w:style w:type="paragraph" w:customStyle="1" w:styleId="xl113">
    <w:name w:val="xl113"/>
    <w:basedOn w:val="a0"/>
    <w:rsid w:val="0046737A"/>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i/>
      <w:iCs/>
      <w:sz w:val="18"/>
      <w:szCs w:val="18"/>
      <w:lang w:bidi="ar-SA"/>
    </w:rPr>
  </w:style>
  <w:style w:type="paragraph" w:customStyle="1" w:styleId="xl114">
    <w:name w:val="xl114"/>
    <w:basedOn w:val="a0"/>
    <w:rsid w:val="0046737A"/>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46737A"/>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6">
    <w:name w:val="xl116"/>
    <w:basedOn w:val="a0"/>
    <w:rsid w:val="0046737A"/>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7">
    <w:name w:val="xl117"/>
    <w:basedOn w:val="a0"/>
    <w:rsid w:val="0046737A"/>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8">
    <w:name w:val="xl118"/>
    <w:basedOn w:val="a0"/>
    <w:rsid w:val="0046737A"/>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9">
    <w:name w:val="xl119"/>
    <w:basedOn w:val="a0"/>
    <w:rsid w:val="0046737A"/>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46737A"/>
    <w:pPr>
      <w:pBdr>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46737A"/>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F65DDD"/>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4">
    <w:name w:val="xl94"/>
    <w:basedOn w:val="a0"/>
    <w:rsid w:val="0046737A"/>
    <w:pPr>
      <w:pBdr>
        <w:top w:val="single" w:sz="4" w:space="0" w:color="auto"/>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sz w:val="18"/>
      <w:szCs w:val="18"/>
      <w:lang w:bidi="ar-SA"/>
    </w:rPr>
  </w:style>
  <w:style w:type="paragraph" w:customStyle="1" w:styleId="xl95">
    <w:name w:val="xl95"/>
    <w:basedOn w:val="a0"/>
    <w:rsid w:val="0046737A"/>
    <w:pPr>
      <w:pBdr>
        <w:top w:val="single" w:sz="4" w:space="0" w:color="auto"/>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sz w:val="18"/>
      <w:szCs w:val="18"/>
      <w:lang w:bidi="ar-SA"/>
    </w:rPr>
  </w:style>
  <w:style w:type="paragraph" w:customStyle="1" w:styleId="xl96">
    <w:name w:val="xl96"/>
    <w:basedOn w:val="a0"/>
    <w:rsid w:val="0046737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97">
    <w:name w:val="xl97"/>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98">
    <w:name w:val="xl98"/>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99">
    <w:name w:val="xl99"/>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100">
    <w:name w:val="xl100"/>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i/>
      <w:iCs/>
      <w:sz w:val="18"/>
      <w:szCs w:val="18"/>
      <w:lang w:bidi="ar-SA"/>
    </w:rPr>
  </w:style>
  <w:style w:type="paragraph" w:customStyle="1" w:styleId="xl101">
    <w:name w:val="xl101"/>
    <w:basedOn w:val="a0"/>
    <w:rsid w:val="0046737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2">
    <w:name w:val="xl102"/>
    <w:basedOn w:val="a0"/>
    <w:rsid w:val="0046737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3">
    <w:name w:val="xl103"/>
    <w:basedOn w:val="a0"/>
    <w:rsid w:val="0046737A"/>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4">
    <w:name w:val="xl104"/>
    <w:basedOn w:val="a0"/>
    <w:rsid w:val="0046737A"/>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5">
    <w:name w:val="xl105"/>
    <w:basedOn w:val="a0"/>
    <w:rsid w:val="0046737A"/>
    <w:pPr>
      <w:pBdr>
        <w:left w:val="single" w:sz="4" w:space="0" w:color="auto"/>
        <w:bottom w:val="single" w:sz="4" w:space="0" w:color="auto"/>
        <w:right w:val="single" w:sz="4" w:space="0" w:color="auto"/>
      </w:pBdr>
      <w:shd w:val="clear" w:color="000000" w:fill="FFE699"/>
      <w:autoSpaceDE/>
      <w:autoSpaceDN/>
      <w:spacing w:before="100" w:beforeAutospacing="1" w:after="100" w:afterAutospacing="1" w:line="240" w:lineRule="auto"/>
      <w:ind w:firstLine="0"/>
      <w:jc w:val="left"/>
    </w:pPr>
    <w:rPr>
      <w:b/>
      <w:bCs/>
      <w:sz w:val="18"/>
      <w:szCs w:val="18"/>
      <w:lang w:bidi="ar-SA"/>
    </w:rPr>
  </w:style>
  <w:style w:type="paragraph" w:customStyle="1" w:styleId="xl106">
    <w:name w:val="xl106"/>
    <w:basedOn w:val="a0"/>
    <w:rsid w:val="0046737A"/>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i/>
      <w:iCs/>
      <w:sz w:val="18"/>
      <w:szCs w:val="18"/>
      <w:lang w:bidi="ar-SA"/>
    </w:rPr>
  </w:style>
  <w:style w:type="paragraph" w:customStyle="1" w:styleId="xl107">
    <w:name w:val="xl107"/>
    <w:basedOn w:val="a0"/>
    <w:rsid w:val="0046737A"/>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i/>
      <w:iCs/>
      <w:sz w:val="18"/>
      <w:szCs w:val="18"/>
      <w:lang w:bidi="ar-SA"/>
    </w:rPr>
  </w:style>
  <w:style w:type="paragraph" w:customStyle="1" w:styleId="xl108">
    <w:name w:val="xl108"/>
    <w:basedOn w:val="a0"/>
    <w:rsid w:val="0046737A"/>
    <w:pPr>
      <w:pBdr>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09">
    <w:name w:val="xl109"/>
    <w:basedOn w:val="a0"/>
    <w:rsid w:val="0046737A"/>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0">
    <w:name w:val="xl110"/>
    <w:basedOn w:val="a0"/>
    <w:rsid w:val="0046737A"/>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sz w:val="18"/>
      <w:szCs w:val="18"/>
      <w:lang w:bidi="ar-SA"/>
    </w:rPr>
  </w:style>
  <w:style w:type="paragraph" w:customStyle="1" w:styleId="xl111">
    <w:name w:val="xl111"/>
    <w:basedOn w:val="a0"/>
    <w:rsid w:val="0046737A"/>
    <w:pPr>
      <w:pBdr>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2">
    <w:name w:val="xl112"/>
    <w:basedOn w:val="a0"/>
    <w:rsid w:val="0046737A"/>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i/>
      <w:iCs/>
      <w:sz w:val="18"/>
      <w:szCs w:val="18"/>
      <w:lang w:bidi="ar-SA"/>
    </w:rPr>
  </w:style>
  <w:style w:type="paragraph" w:customStyle="1" w:styleId="xl113">
    <w:name w:val="xl113"/>
    <w:basedOn w:val="a0"/>
    <w:rsid w:val="0046737A"/>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i/>
      <w:iCs/>
      <w:sz w:val="18"/>
      <w:szCs w:val="18"/>
      <w:lang w:bidi="ar-SA"/>
    </w:rPr>
  </w:style>
  <w:style w:type="paragraph" w:customStyle="1" w:styleId="xl114">
    <w:name w:val="xl114"/>
    <w:basedOn w:val="a0"/>
    <w:rsid w:val="0046737A"/>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46737A"/>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6">
    <w:name w:val="xl116"/>
    <w:basedOn w:val="a0"/>
    <w:rsid w:val="0046737A"/>
    <w:pPr>
      <w:pBdr>
        <w:top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7">
    <w:name w:val="xl117"/>
    <w:basedOn w:val="a0"/>
    <w:rsid w:val="0046737A"/>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8">
    <w:name w:val="xl118"/>
    <w:basedOn w:val="a0"/>
    <w:rsid w:val="0046737A"/>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9">
    <w:name w:val="xl119"/>
    <w:basedOn w:val="a0"/>
    <w:rsid w:val="0046737A"/>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46737A"/>
    <w:pPr>
      <w:pBdr>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46737A"/>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3363193">
      <w:bodyDiv w:val="1"/>
      <w:marLeft w:val="0"/>
      <w:marRight w:val="0"/>
      <w:marTop w:val="0"/>
      <w:marBottom w:val="0"/>
      <w:divBdr>
        <w:top w:val="none" w:sz="0" w:space="0" w:color="auto"/>
        <w:left w:val="none" w:sz="0" w:space="0" w:color="auto"/>
        <w:bottom w:val="none" w:sz="0" w:space="0" w:color="auto"/>
        <w:right w:val="none" w:sz="0" w:space="0" w:color="auto"/>
      </w:divBdr>
    </w:div>
    <w:div w:id="14842675">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0437549">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59540446">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8411857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39626635">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140680">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85264595">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17222006">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6914178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0799707">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559508">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899899147">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60859909">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46908428">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79819669">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05488428">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5254091">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59922571">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76439450">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799182180">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46767803">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07069053">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 w:id="2145079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999D3-A004-4351-95D5-A9892721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23</Pages>
  <Words>5067</Words>
  <Characters>28882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17</cp:revision>
  <cp:lastPrinted>2020-11-26T18:05:00Z</cp:lastPrinted>
  <dcterms:created xsi:type="dcterms:W3CDTF">2024-02-21T08:43:00Z</dcterms:created>
  <dcterms:modified xsi:type="dcterms:W3CDTF">2025-02-05T06:25:00Z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